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F67EF" w14:textId="28C811EE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bookmarkStart w:id="0" w:name="Preambuła"/>
    </w:p>
    <w:p w14:paraId="6AB30447" w14:textId="77777777" w:rsidR="00AF5A34" w:rsidRPr="00922479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5F751AB7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AD5D82C" w14:textId="77777777" w:rsidR="00555D35" w:rsidRPr="007C2B44" w:rsidRDefault="00555D35" w:rsidP="00555D3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2B44">
        <w:rPr>
          <w:rFonts w:ascii="Arial" w:hAnsi="Arial" w:cs="Arial"/>
          <w:b/>
          <w:sz w:val="22"/>
          <w:szCs w:val="22"/>
        </w:rPr>
        <w:t>UMOWA nr __________</w:t>
      </w:r>
    </w:p>
    <w:p w14:paraId="58D307CB" w14:textId="77777777" w:rsidR="00555D35" w:rsidRPr="007C2B44" w:rsidRDefault="00555D35" w:rsidP="00555D3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2B44">
        <w:rPr>
          <w:rFonts w:ascii="Arial" w:hAnsi="Arial" w:cs="Arial"/>
          <w:b/>
          <w:sz w:val="22"/>
          <w:szCs w:val="22"/>
        </w:rPr>
        <w:t xml:space="preserve">zawarta w dniu ________/zawarta z dniem złożenia ostatniego podpisu przez przedstawiciela Stron </w:t>
      </w:r>
      <w:r w:rsidRPr="007C2B44">
        <w:rPr>
          <w:rFonts w:ascii="Arial" w:hAnsi="Arial" w:cs="Arial"/>
          <w:b/>
          <w:i/>
          <w:sz w:val="22"/>
          <w:szCs w:val="22"/>
        </w:rPr>
        <w:t>(wariant 2 ma zastosowanie w przypadku umów zawieranych w formie elektronicznej)</w:t>
      </w:r>
      <w:r w:rsidRPr="007C2B44">
        <w:rPr>
          <w:rFonts w:ascii="Arial" w:hAnsi="Arial" w:cs="Arial"/>
          <w:b/>
          <w:sz w:val="22"/>
          <w:szCs w:val="22"/>
        </w:rPr>
        <w:t>, w ____________ (dalej: „Umowa”)</w:t>
      </w:r>
    </w:p>
    <w:p w14:paraId="32DEE198" w14:textId="77777777" w:rsidR="00555D35" w:rsidRPr="00922479" w:rsidRDefault="00555D35" w:rsidP="00555D3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2B44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922479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2A9BAF07" w14:textId="77777777" w:rsidR="00E704F7" w:rsidRPr="00471494" w:rsidRDefault="00E704F7" w:rsidP="00E704F7">
      <w:pPr>
        <w:pStyle w:val="Akapitzlist"/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PKP Polskie Linie Kolejowe S.A.</w:t>
      </w:r>
      <w:r w:rsidRPr="007A06EA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kapitale zakładowym w wysokości </w:t>
      </w:r>
      <w:r w:rsidRPr="00B9368F">
        <w:rPr>
          <w:rFonts w:ascii="Arial" w:hAnsi="Arial" w:cs="Arial"/>
          <w:sz w:val="22"/>
          <w:szCs w:val="22"/>
        </w:rPr>
        <w:t>37 277 023 000,00 </w:t>
      </w:r>
      <w:r w:rsidRPr="007A06EA">
        <w:rPr>
          <w:rFonts w:ascii="Arial" w:hAnsi="Arial" w:cs="Arial"/>
          <w:sz w:val="22"/>
          <w:szCs w:val="22"/>
        </w:rPr>
        <w:t>złotych, opłaconym w całości, posiadającą numer NIP PL 113-23-16-427, posiadającą numer REGON 017319027</w:t>
      </w:r>
      <w:r w:rsidRPr="00AC2383">
        <w:rPr>
          <w:rFonts w:ascii="Arial" w:hAnsi="Arial" w:cs="Arial"/>
          <w:sz w:val="22"/>
          <w:szCs w:val="22"/>
        </w:rPr>
        <w:t xml:space="preserve">, </w:t>
      </w:r>
      <w:r w:rsidRPr="00AC2383">
        <w:rPr>
          <w:rFonts w:ascii="Arial" w:hAnsi="Arial" w:cs="Arial"/>
          <w:i/>
          <w:sz w:val="22"/>
          <w:szCs w:val="22"/>
        </w:rPr>
        <w:t>w imieniu której działa</w:t>
      </w:r>
      <w:r w:rsidRPr="00AC2383">
        <w:rPr>
          <w:rFonts w:ascii="Arial" w:hAnsi="Arial" w:cs="Arial"/>
          <w:sz w:val="22"/>
          <w:szCs w:val="22"/>
        </w:rPr>
        <w:t xml:space="preserve"> PKP Polskie Linie Kolejowe S.A., ul. Targowa </w:t>
      </w:r>
      <w:r w:rsidRPr="000D25DE">
        <w:rPr>
          <w:rFonts w:ascii="Arial" w:hAnsi="Arial" w:cs="Arial"/>
          <w:sz w:val="22"/>
          <w:szCs w:val="22"/>
        </w:rPr>
        <w:t xml:space="preserve">74, 03-734 </w:t>
      </w:r>
      <w:r w:rsidRPr="00471494">
        <w:rPr>
          <w:rFonts w:ascii="Arial" w:hAnsi="Arial" w:cs="Arial"/>
          <w:sz w:val="22"/>
          <w:szCs w:val="22"/>
        </w:rPr>
        <w:t>Warszawa Zakład Linii Kolejowych w Lublinie, ul. Okopowa 5, 20-022 Lublin</w:t>
      </w:r>
      <w:r w:rsidRPr="00471494">
        <w:rPr>
          <w:rFonts w:ascii="Arial" w:hAnsi="Arial" w:cs="Arial"/>
          <w:i/>
          <w:sz w:val="22"/>
          <w:szCs w:val="22"/>
        </w:rPr>
        <w:t xml:space="preserve">, </w:t>
      </w:r>
      <w:r w:rsidRPr="00471494">
        <w:rPr>
          <w:rFonts w:ascii="Arial" w:hAnsi="Arial" w:cs="Arial"/>
          <w:sz w:val="22"/>
          <w:szCs w:val="22"/>
        </w:rPr>
        <w:t>reprezentowaną przez:</w:t>
      </w:r>
    </w:p>
    <w:p w14:paraId="7542D625" w14:textId="77777777" w:rsidR="00AF5A34" w:rsidRPr="00471494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71494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471494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dalej: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5AA63A09" w14:textId="7B981002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 uprawnionego do jednoosobowej reprezentacji / uprawnionych do łącznej reprezentacji, zgodnie z odpisem z rejestru przedsiębiorców KRS / wydrukiem z CEIDG / pełnomocnictwem / _________ (inny rejestr lub równoważny dokument, w przypadku wykonawcy zagranicznego), stanowiącym Załącznik nr </w:t>
      </w:r>
      <w:r w:rsidR="00206784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do Umowy,</w:t>
      </w:r>
    </w:p>
    <w:p w14:paraId="360D490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6B68E1F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proofErr w:type="gramStart"/>
      <w:r w:rsidRPr="00922479">
        <w:rPr>
          <w:rFonts w:ascii="Arial" w:hAnsi="Arial" w:cs="Arial"/>
          <w:b/>
          <w:sz w:val="22"/>
          <w:szCs w:val="22"/>
        </w:rPr>
        <w:t>Konsorcjum</w:t>
      </w:r>
      <w:r w:rsidRPr="00922479">
        <w:rPr>
          <w:rFonts w:ascii="Arial" w:hAnsi="Arial" w:cs="Arial"/>
          <w:sz w:val="22"/>
          <w:szCs w:val="22"/>
        </w:rPr>
        <w:t>”*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1476FE2D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4BC368FC" w14:textId="77777777" w:rsidR="0040107C" w:rsidRDefault="00AF5A34" w:rsidP="00AF5A34">
      <w:pPr>
        <w:spacing w:line="360" w:lineRule="auto"/>
        <w:ind w:left="-142"/>
        <w:rPr>
          <w:rFonts w:ascii="Arial" w:eastAsia="Arial Unicode MS" w:hAnsi="Arial" w:cs="Arial"/>
          <w:i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F46105" w:rsidRPr="00F46105">
        <w:rPr>
          <w:rFonts w:ascii="Arial" w:eastAsia="Arial Unicode MS" w:hAnsi="Arial" w:cs="Arial"/>
          <w:sz w:val="22"/>
          <w:szCs w:val="22"/>
        </w:rPr>
        <w:t>Zapytani</w:t>
      </w:r>
      <w:r w:rsidR="00D71C4F">
        <w:rPr>
          <w:rFonts w:ascii="Arial" w:eastAsia="Arial Unicode MS" w:hAnsi="Arial" w:cs="Arial"/>
          <w:sz w:val="22"/>
          <w:szCs w:val="22"/>
        </w:rPr>
        <w:t>a</w:t>
      </w:r>
      <w:r w:rsidR="00F46105" w:rsidRPr="00F46105">
        <w:rPr>
          <w:rFonts w:ascii="Arial" w:eastAsia="Arial Unicode MS" w:hAnsi="Arial" w:cs="Arial"/>
          <w:sz w:val="22"/>
          <w:szCs w:val="22"/>
        </w:rPr>
        <w:t xml:space="preserve"> ofertowe</w:t>
      </w:r>
      <w:r w:rsidR="00D71C4F">
        <w:rPr>
          <w:rFonts w:ascii="Arial" w:eastAsia="Arial Unicode MS" w:hAnsi="Arial" w:cs="Arial"/>
          <w:sz w:val="22"/>
          <w:szCs w:val="22"/>
        </w:rPr>
        <w:t xml:space="preserve">go </w:t>
      </w:r>
      <w:r w:rsidR="00F46105" w:rsidRPr="00F46105">
        <w:rPr>
          <w:rFonts w:ascii="Arial" w:eastAsia="Arial Unicode MS" w:hAnsi="Arial" w:cs="Arial"/>
          <w:sz w:val="22"/>
          <w:szCs w:val="22"/>
        </w:rPr>
        <w:t>otwarte</w:t>
      </w:r>
      <w:r w:rsidR="00D71C4F">
        <w:rPr>
          <w:rFonts w:ascii="Arial" w:eastAsia="Arial Unicode MS" w:hAnsi="Arial" w:cs="Arial"/>
          <w:sz w:val="22"/>
          <w:szCs w:val="22"/>
        </w:rPr>
        <w:t>go</w:t>
      </w:r>
      <w:r w:rsidR="00F46105">
        <w:rPr>
          <w:rFonts w:ascii="Arial" w:eastAsia="Arial Unicode MS" w:hAnsi="Arial" w:cs="Arial"/>
          <w:sz w:val="22"/>
          <w:szCs w:val="22"/>
        </w:rPr>
        <w:t xml:space="preserve"> </w:t>
      </w:r>
      <w:r w:rsidRPr="00922479">
        <w:rPr>
          <w:rFonts w:ascii="Arial" w:eastAsia="Arial Unicode MS" w:hAnsi="Arial" w:cs="Arial"/>
          <w:sz w:val="22"/>
          <w:szCs w:val="22"/>
        </w:rPr>
        <w:t xml:space="preserve">na podstawie </w:t>
      </w:r>
      <w:r w:rsidRPr="00D71C4F">
        <w:rPr>
          <w:rFonts w:ascii="Arial" w:eastAsia="Arial Unicode MS" w:hAnsi="Arial" w:cs="Arial"/>
          <w:sz w:val="22"/>
          <w:szCs w:val="22"/>
        </w:rPr>
        <w:t>„</w:t>
      </w:r>
      <w:r w:rsidRPr="00D71C4F">
        <w:rPr>
          <w:rFonts w:ascii="Arial" w:eastAsia="Arial Unicode MS" w:hAnsi="Arial" w:cs="Arial"/>
          <w:i/>
          <w:sz w:val="22"/>
          <w:szCs w:val="22"/>
        </w:rPr>
        <w:t xml:space="preserve">Regulaminu udzielania zamówień logistycznych przez PKP Polskie Linie Kolejowe S.A” </w:t>
      </w:r>
    </w:p>
    <w:p w14:paraId="4223BDBF" w14:textId="2179767D" w:rsidR="00AF5A34" w:rsidRPr="00922479" w:rsidRDefault="00AF5A34" w:rsidP="00AF5A34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bookmarkEnd w:id="0"/>
    <w:p w14:paraId="5A634B40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2E4AC43F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68999347" w14:textId="26EC0EE3" w:rsidR="00AF5A34" w:rsidRPr="00ED16A3" w:rsidRDefault="00AF5A34" w:rsidP="00ED16A3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426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lastRenderedPageBreak/>
        <w:t>Przedmiotem Umowy jest świadczenie przez Wykonawcę usług polegających na</w:t>
      </w:r>
      <w:r w:rsidR="000442DB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gramStart"/>
      <w:r w:rsidR="000442DB">
        <w:rPr>
          <w:rFonts w:ascii="Arial" w:hAnsi="Arial" w:cs="Arial"/>
          <w:snapToGrid w:val="0"/>
          <w:sz w:val="22"/>
          <w:szCs w:val="22"/>
        </w:rPr>
        <w:t>w</w:t>
      </w:r>
      <w:r w:rsidR="000442DB" w:rsidRPr="000442DB">
        <w:rPr>
          <w:rFonts w:ascii="Arial" w:hAnsi="Arial" w:cs="Arial"/>
          <w:snapToGrid w:val="0"/>
          <w:sz w:val="22"/>
          <w:szCs w:val="22"/>
        </w:rPr>
        <w:t>ykonani</w:t>
      </w:r>
      <w:r w:rsidR="000442DB">
        <w:rPr>
          <w:rFonts w:ascii="Arial" w:hAnsi="Arial" w:cs="Arial"/>
          <w:snapToGrid w:val="0"/>
          <w:sz w:val="22"/>
          <w:szCs w:val="22"/>
        </w:rPr>
        <w:t xml:space="preserve">u </w:t>
      </w:r>
      <w:r w:rsidR="00ED16A3" w:rsidRPr="00ED16A3">
        <w:rPr>
          <w:rFonts w:ascii="Arial" w:hAnsi="Arial" w:cs="Arial"/>
          <w:snapToGrid w:val="0"/>
          <w:sz w:val="22"/>
          <w:szCs w:val="22"/>
        </w:rPr>
        <w:t xml:space="preserve"> </w:t>
      </w:r>
      <w:r w:rsidR="00ED16A3">
        <w:rPr>
          <w:rFonts w:ascii="Arial" w:hAnsi="Arial" w:cs="Arial"/>
          <w:snapToGrid w:val="0"/>
          <w:sz w:val="22"/>
          <w:szCs w:val="22"/>
        </w:rPr>
        <w:t>k</w:t>
      </w:r>
      <w:r w:rsidR="00ED16A3" w:rsidRPr="00ED16A3">
        <w:rPr>
          <w:rFonts w:ascii="Arial" w:hAnsi="Arial" w:cs="Arial"/>
          <w:snapToGrid w:val="0"/>
          <w:sz w:val="22"/>
          <w:szCs w:val="22"/>
        </w:rPr>
        <w:t>onserwacj</w:t>
      </w:r>
      <w:r w:rsidR="00ED16A3">
        <w:rPr>
          <w:rFonts w:ascii="Arial" w:hAnsi="Arial" w:cs="Arial"/>
          <w:snapToGrid w:val="0"/>
          <w:sz w:val="22"/>
          <w:szCs w:val="22"/>
        </w:rPr>
        <w:t>i</w:t>
      </w:r>
      <w:proofErr w:type="gramEnd"/>
      <w:r w:rsidR="00ED16A3" w:rsidRPr="00ED16A3">
        <w:rPr>
          <w:rFonts w:ascii="Arial" w:hAnsi="Arial" w:cs="Arial"/>
          <w:snapToGrid w:val="0"/>
          <w:sz w:val="22"/>
          <w:szCs w:val="22"/>
        </w:rPr>
        <w:t xml:space="preserve"> bieżąc</w:t>
      </w:r>
      <w:r w:rsidR="00ED16A3">
        <w:rPr>
          <w:rFonts w:ascii="Arial" w:hAnsi="Arial" w:cs="Arial"/>
          <w:snapToGrid w:val="0"/>
          <w:sz w:val="22"/>
          <w:szCs w:val="22"/>
        </w:rPr>
        <w:t>ej</w:t>
      </w:r>
      <w:r w:rsidR="00ED16A3" w:rsidRPr="00ED16A3">
        <w:rPr>
          <w:rFonts w:ascii="Arial" w:hAnsi="Arial" w:cs="Arial"/>
          <w:snapToGrid w:val="0"/>
          <w:sz w:val="22"/>
          <w:szCs w:val="22"/>
        </w:rPr>
        <w:t>, napraw</w:t>
      </w:r>
      <w:r w:rsidR="00ED16A3">
        <w:rPr>
          <w:rFonts w:ascii="Arial" w:hAnsi="Arial" w:cs="Arial"/>
          <w:snapToGrid w:val="0"/>
          <w:sz w:val="22"/>
          <w:szCs w:val="22"/>
        </w:rPr>
        <w:t>y</w:t>
      </w:r>
      <w:r w:rsidR="00ED16A3" w:rsidRPr="00ED16A3">
        <w:rPr>
          <w:rFonts w:ascii="Arial" w:hAnsi="Arial" w:cs="Arial"/>
          <w:snapToGrid w:val="0"/>
          <w:sz w:val="22"/>
          <w:szCs w:val="22"/>
        </w:rPr>
        <w:t xml:space="preserve"> i </w:t>
      </w:r>
      <w:r w:rsidR="004F3DD9" w:rsidRPr="00ED16A3">
        <w:rPr>
          <w:rFonts w:ascii="Arial" w:hAnsi="Arial" w:cs="Arial"/>
          <w:snapToGrid w:val="0"/>
          <w:sz w:val="22"/>
          <w:szCs w:val="22"/>
        </w:rPr>
        <w:t>pomo</w:t>
      </w:r>
      <w:r w:rsidR="004F3DD9">
        <w:rPr>
          <w:rFonts w:ascii="Arial" w:hAnsi="Arial" w:cs="Arial"/>
          <w:snapToGrid w:val="0"/>
          <w:sz w:val="22"/>
          <w:szCs w:val="22"/>
        </w:rPr>
        <w:t>cy</w:t>
      </w:r>
      <w:r w:rsidR="00ED16A3" w:rsidRPr="00ED16A3">
        <w:rPr>
          <w:rFonts w:ascii="Arial" w:hAnsi="Arial" w:cs="Arial"/>
          <w:snapToGrid w:val="0"/>
          <w:sz w:val="22"/>
          <w:szCs w:val="22"/>
        </w:rPr>
        <w:t xml:space="preserve"> w uwalnianiu podróżnych dźwigów osobowych na stacjach pasażerskich Dęblin, Sobolew, Garwolin” w terminie od 01.01.2026 r. do 31.12.2026 r. </w:t>
      </w:r>
      <w:r w:rsidRPr="00ED16A3">
        <w:rPr>
          <w:rFonts w:ascii="Arial" w:hAnsi="Arial" w:cs="Arial"/>
          <w:snapToGrid w:val="0"/>
          <w:sz w:val="22"/>
          <w:szCs w:val="22"/>
        </w:rPr>
        <w:t xml:space="preserve">szczegółowo opisanych w Załączniku nr </w:t>
      </w:r>
      <w:r w:rsidR="00206784">
        <w:rPr>
          <w:rFonts w:ascii="Arial" w:hAnsi="Arial" w:cs="Arial"/>
          <w:snapToGrid w:val="0"/>
          <w:sz w:val="22"/>
          <w:szCs w:val="22"/>
        </w:rPr>
        <w:t>1</w:t>
      </w:r>
      <w:r w:rsidRPr="00ED16A3">
        <w:rPr>
          <w:rFonts w:ascii="Arial" w:hAnsi="Arial" w:cs="Arial"/>
          <w:snapToGrid w:val="0"/>
          <w:sz w:val="22"/>
          <w:szCs w:val="22"/>
        </w:rPr>
        <w:t xml:space="preserve"> do Umowy (dalej: „</w:t>
      </w:r>
      <w:r w:rsidRPr="00ED16A3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ED16A3">
        <w:rPr>
          <w:rFonts w:ascii="Arial" w:hAnsi="Arial" w:cs="Arial"/>
          <w:snapToGrid w:val="0"/>
          <w:sz w:val="22"/>
          <w:szCs w:val="22"/>
        </w:rPr>
        <w:t>”).</w:t>
      </w:r>
    </w:p>
    <w:p w14:paraId="2C8E61DA" w14:textId="2D4E18B0" w:rsidR="0020295E" w:rsidRPr="004F3DD9" w:rsidRDefault="00AF5A34" w:rsidP="004F3DD9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425"/>
        <w:rPr>
          <w:rFonts w:ascii="Arial" w:hAnsi="Arial" w:cs="Arial"/>
          <w:snapToGrid w:val="0"/>
          <w:sz w:val="22"/>
          <w:szCs w:val="22"/>
        </w:rPr>
      </w:pPr>
      <w:r w:rsidRPr="0020295E">
        <w:rPr>
          <w:rFonts w:ascii="Arial" w:hAnsi="Arial" w:cs="Arial"/>
          <w:snapToGrid w:val="0"/>
          <w:sz w:val="22"/>
          <w:szCs w:val="22"/>
        </w:rPr>
        <w:t xml:space="preserve">Realizacja Usług polegać będzie w szczególności </w:t>
      </w:r>
      <w:proofErr w:type="gramStart"/>
      <w:r w:rsidRPr="0020295E">
        <w:rPr>
          <w:rFonts w:ascii="Arial" w:hAnsi="Arial" w:cs="Arial"/>
          <w:snapToGrid w:val="0"/>
          <w:sz w:val="22"/>
          <w:szCs w:val="22"/>
        </w:rPr>
        <w:t>na:</w:t>
      </w:r>
      <w:r w:rsidR="008445AD" w:rsidRPr="0020295E">
        <w:rPr>
          <w:rFonts w:ascii="Arial" w:hAnsi="Arial" w:cs="Arial"/>
          <w:snapToGrid w:val="0"/>
          <w:sz w:val="22"/>
          <w:szCs w:val="22"/>
        </w:rPr>
        <w:t xml:space="preserve"> </w:t>
      </w:r>
      <w:r w:rsidR="0020295E">
        <w:rPr>
          <w:rFonts w:ascii="Arial" w:hAnsi="Arial" w:cs="Arial"/>
          <w:snapToGrid w:val="0"/>
          <w:sz w:val="22"/>
          <w:szCs w:val="22"/>
        </w:rPr>
        <w:t xml:space="preserve"> g</w:t>
      </w:r>
      <w:r w:rsidR="0020295E" w:rsidRPr="0020295E">
        <w:rPr>
          <w:rFonts w:ascii="Arial" w:hAnsi="Arial" w:cs="Arial"/>
          <w:snapToGrid w:val="0"/>
          <w:sz w:val="22"/>
          <w:szCs w:val="22"/>
        </w:rPr>
        <w:t>otowoś</w:t>
      </w:r>
      <w:r w:rsidR="006E1821">
        <w:rPr>
          <w:rFonts w:ascii="Arial" w:hAnsi="Arial" w:cs="Arial"/>
          <w:snapToGrid w:val="0"/>
          <w:sz w:val="22"/>
          <w:szCs w:val="22"/>
        </w:rPr>
        <w:t>ci</w:t>
      </w:r>
      <w:proofErr w:type="gramEnd"/>
      <w:r w:rsidR="0020295E" w:rsidRPr="0020295E">
        <w:rPr>
          <w:rFonts w:ascii="Arial" w:hAnsi="Arial" w:cs="Arial"/>
          <w:snapToGrid w:val="0"/>
          <w:sz w:val="22"/>
          <w:szCs w:val="22"/>
        </w:rPr>
        <w:t xml:space="preserve"> do uwolnienia podróżnego z dźwigu</w:t>
      </w:r>
      <w:r w:rsidR="006E1821">
        <w:rPr>
          <w:rFonts w:ascii="Arial" w:hAnsi="Arial" w:cs="Arial"/>
          <w:snapToGrid w:val="0"/>
          <w:sz w:val="22"/>
          <w:szCs w:val="22"/>
        </w:rPr>
        <w:t xml:space="preserve">, co </w:t>
      </w:r>
      <w:r w:rsidR="0020295E" w:rsidRPr="006E1821">
        <w:rPr>
          <w:rFonts w:ascii="Arial" w:hAnsi="Arial" w:cs="Arial"/>
          <w:snapToGrid w:val="0"/>
          <w:sz w:val="22"/>
          <w:szCs w:val="22"/>
        </w:rPr>
        <w:t>miesięczne</w:t>
      </w:r>
      <w:r w:rsidR="006E1821">
        <w:rPr>
          <w:rFonts w:ascii="Arial" w:hAnsi="Arial" w:cs="Arial"/>
          <w:snapToGrid w:val="0"/>
          <w:sz w:val="22"/>
          <w:szCs w:val="22"/>
        </w:rPr>
        <w:t>go</w:t>
      </w:r>
      <w:r w:rsidR="0020295E" w:rsidRPr="006E1821">
        <w:rPr>
          <w:rFonts w:ascii="Arial" w:hAnsi="Arial" w:cs="Arial"/>
          <w:snapToGrid w:val="0"/>
          <w:sz w:val="22"/>
          <w:szCs w:val="22"/>
        </w:rPr>
        <w:t xml:space="preserve"> przegląd</w:t>
      </w:r>
      <w:r w:rsidR="006E1821">
        <w:rPr>
          <w:rFonts w:ascii="Arial" w:hAnsi="Arial" w:cs="Arial"/>
          <w:snapToGrid w:val="0"/>
          <w:sz w:val="22"/>
          <w:szCs w:val="22"/>
        </w:rPr>
        <w:t>u</w:t>
      </w:r>
      <w:r w:rsidR="0020295E" w:rsidRPr="006E1821">
        <w:rPr>
          <w:rFonts w:ascii="Arial" w:hAnsi="Arial" w:cs="Arial"/>
          <w:snapToGrid w:val="0"/>
          <w:sz w:val="22"/>
          <w:szCs w:val="22"/>
        </w:rPr>
        <w:t xml:space="preserve"> urządzeń wraz z wpisem do dziennika konserwacji</w:t>
      </w:r>
      <w:r w:rsidR="006E1821">
        <w:rPr>
          <w:rFonts w:ascii="Arial" w:hAnsi="Arial" w:cs="Arial"/>
          <w:snapToGrid w:val="0"/>
          <w:sz w:val="22"/>
          <w:szCs w:val="22"/>
        </w:rPr>
        <w:t>, g</w:t>
      </w:r>
      <w:r w:rsidR="0020295E" w:rsidRPr="006E1821">
        <w:rPr>
          <w:rFonts w:ascii="Arial" w:hAnsi="Arial" w:cs="Arial"/>
          <w:snapToGrid w:val="0"/>
          <w:sz w:val="22"/>
          <w:szCs w:val="22"/>
        </w:rPr>
        <w:t>otowoś</w:t>
      </w:r>
      <w:r w:rsidR="006E1821">
        <w:rPr>
          <w:rFonts w:ascii="Arial" w:hAnsi="Arial" w:cs="Arial"/>
          <w:snapToGrid w:val="0"/>
          <w:sz w:val="22"/>
          <w:szCs w:val="22"/>
        </w:rPr>
        <w:t>ci</w:t>
      </w:r>
      <w:r w:rsidR="0020295E" w:rsidRPr="006E1821">
        <w:rPr>
          <w:rFonts w:ascii="Arial" w:hAnsi="Arial" w:cs="Arial"/>
          <w:snapToGrid w:val="0"/>
          <w:sz w:val="22"/>
          <w:szCs w:val="22"/>
        </w:rPr>
        <w:t xml:space="preserve"> do reakcji na zgłoszenie awarii</w:t>
      </w:r>
      <w:r w:rsidR="004F3DD9">
        <w:rPr>
          <w:rFonts w:ascii="Arial" w:hAnsi="Arial" w:cs="Arial"/>
          <w:snapToGrid w:val="0"/>
          <w:sz w:val="22"/>
          <w:szCs w:val="22"/>
        </w:rPr>
        <w:t>. w</w:t>
      </w:r>
      <w:r w:rsidR="0020295E" w:rsidRPr="004F3DD9">
        <w:rPr>
          <w:rFonts w:ascii="Arial" w:hAnsi="Arial" w:cs="Arial"/>
          <w:snapToGrid w:val="0"/>
          <w:sz w:val="22"/>
          <w:szCs w:val="22"/>
        </w:rPr>
        <w:t>ymian</w:t>
      </w:r>
      <w:r w:rsidR="004F3DD9">
        <w:rPr>
          <w:rFonts w:ascii="Arial" w:hAnsi="Arial" w:cs="Arial"/>
          <w:snapToGrid w:val="0"/>
          <w:sz w:val="22"/>
          <w:szCs w:val="22"/>
        </w:rPr>
        <w:t>ie</w:t>
      </w:r>
      <w:r w:rsidR="0020295E" w:rsidRPr="004F3DD9">
        <w:rPr>
          <w:rFonts w:ascii="Arial" w:hAnsi="Arial" w:cs="Arial"/>
          <w:snapToGrid w:val="0"/>
          <w:sz w:val="22"/>
          <w:szCs w:val="22"/>
        </w:rPr>
        <w:t xml:space="preserve"> elementów oświetlenia (żarówki </w:t>
      </w:r>
      <w:proofErr w:type="spellStart"/>
      <w:r w:rsidR="0020295E" w:rsidRPr="004F3DD9">
        <w:rPr>
          <w:rFonts w:ascii="Arial" w:hAnsi="Arial" w:cs="Arial"/>
          <w:snapToGrid w:val="0"/>
          <w:sz w:val="22"/>
          <w:szCs w:val="22"/>
        </w:rPr>
        <w:t>kpl</w:t>
      </w:r>
      <w:proofErr w:type="spellEnd"/>
      <w:r w:rsidR="0020295E" w:rsidRPr="004F3DD9">
        <w:rPr>
          <w:rFonts w:ascii="Arial" w:hAnsi="Arial" w:cs="Arial"/>
          <w:snapToGrid w:val="0"/>
          <w:sz w:val="22"/>
          <w:szCs w:val="22"/>
        </w:rPr>
        <w:t>. na dźwig)</w:t>
      </w:r>
      <w:r w:rsidR="004F3DD9">
        <w:rPr>
          <w:rFonts w:ascii="Arial" w:hAnsi="Arial" w:cs="Arial"/>
          <w:snapToGrid w:val="0"/>
          <w:sz w:val="22"/>
          <w:szCs w:val="22"/>
        </w:rPr>
        <w:t>, c</w:t>
      </w:r>
      <w:r w:rsidR="0020295E" w:rsidRPr="004F3DD9">
        <w:rPr>
          <w:rFonts w:ascii="Arial" w:hAnsi="Arial" w:cs="Arial"/>
          <w:snapToGrid w:val="0"/>
          <w:sz w:val="22"/>
          <w:szCs w:val="22"/>
        </w:rPr>
        <w:t>zyszczeni</w:t>
      </w:r>
      <w:r w:rsidR="004F3DD9">
        <w:rPr>
          <w:rFonts w:ascii="Arial" w:hAnsi="Arial" w:cs="Arial"/>
          <w:snapToGrid w:val="0"/>
          <w:sz w:val="22"/>
          <w:szCs w:val="22"/>
        </w:rPr>
        <w:t>u</w:t>
      </w:r>
      <w:r w:rsidR="0020295E" w:rsidRPr="004F3DD9">
        <w:rPr>
          <w:rFonts w:ascii="Arial" w:hAnsi="Arial" w:cs="Arial"/>
          <w:snapToGrid w:val="0"/>
          <w:sz w:val="22"/>
          <w:szCs w:val="22"/>
        </w:rPr>
        <w:t xml:space="preserve"> (mycie dwa razy w roku) powierzchni szklanych i obramowania wewnątrz szybów dźwigowych</w:t>
      </w:r>
      <w:r w:rsidR="004F3DD9">
        <w:rPr>
          <w:rFonts w:ascii="Arial" w:hAnsi="Arial" w:cs="Arial"/>
          <w:snapToGrid w:val="0"/>
          <w:sz w:val="22"/>
          <w:szCs w:val="22"/>
        </w:rPr>
        <w:t>.</w:t>
      </w:r>
    </w:p>
    <w:p w14:paraId="4D46BACE" w14:textId="77777777" w:rsidR="00413310" w:rsidRPr="0020295E" w:rsidRDefault="00413310" w:rsidP="0020295E">
      <w:pPr>
        <w:pStyle w:val="Akapitzlist"/>
        <w:autoSpaceDE w:val="0"/>
        <w:autoSpaceDN w:val="0"/>
        <w:spacing w:line="360" w:lineRule="auto"/>
        <w:ind w:left="-142"/>
        <w:contextualSpacing w:val="0"/>
        <w:rPr>
          <w:rFonts w:ascii="Arial" w:hAnsi="Arial" w:cs="Arial"/>
          <w:i/>
          <w:snapToGrid w:val="0"/>
          <w:sz w:val="22"/>
          <w:szCs w:val="22"/>
        </w:rPr>
      </w:pPr>
    </w:p>
    <w:p w14:paraId="63E9B5F0" w14:textId="77777777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17F59B18" w14:textId="716D7CE1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Prawo </w:t>
      </w:r>
      <w:r w:rsidR="00B7154A">
        <w:rPr>
          <w:rFonts w:ascii="Arial" w:hAnsi="Arial" w:cs="Arial"/>
          <w:b/>
          <w:sz w:val="22"/>
          <w:szCs w:val="22"/>
        </w:rPr>
        <w:t>O</w:t>
      </w:r>
      <w:r w:rsidRPr="00922479">
        <w:rPr>
          <w:rFonts w:ascii="Arial" w:hAnsi="Arial" w:cs="Arial"/>
          <w:b/>
          <w:sz w:val="22"/>
          <w:szCs w:val="22"/>
        </w:rPr>
        <w:t>pcji</w:t>
      </w:r>
      <w:r w:rsidR="00413310">
        <w:rPr>
          <w:rFonts w:ascii="Arial" w:hAnsi="Arial" w:cs="Arial"/>
          <w:b/>
          <w:sz w:val="22"/>
          <w:szCs w:val="22"/>
        </w:rPr>
        <w:t>- nie dotyczy</w:t>
      </w:r>
    </w:p>
    <w:p w14:paraId="6EE8FC4F" w14:textId="77777777" w:rsidR="00FE398C" w:rsidRDefault="00FE398C" w:rsidP="00413310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</w:p>
    <w:p w14:paraId="462BBB56" w14:textId="570827BA" w:rsidR="00AF5A34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3</w:t>
      </w:r>
    </w:p>
    <w:p w14:paraId="21652B9E" w14:textId="06E2BFC2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obowiązywania i realizacji Umowy </w:t>
      </w:r>
    </w:p>
    <w:p w14:paraId="10000722" w14:textId="7F37108C" w:rsidR="00061BA6" w:rsidRPr="000B13D0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Wykonawca, zgodnie ze złożoną przez siebie ofertą, świadczył będzie Usługi w</w:t>
      </w:r>
      <w:r w:rsidRPr="00753AAB">
        <w:rPr>
          <w:rFonts w:ascii="Arial" w:hAnsi="Arial" w:cs="Arial"/>
          <w:sz w:val="22"/>
          <w:szCs w:val="22"/>
        </w:rPr>
        <w:t xml:space="preserve"> okresie</w:t>
      </w:r>
      <w:r w:rsidR="00753AAB" w:rsidRPr="00753AAB">
        <w:rPr>
          <w:rFonts w:ascii="Arial" w:hAnsi="Arial" w:cs="Arial"/>
          <w:i/>
          <w:sz w:val="22"/>
          <w:szCs w:val="22"/>
        </w:rPr>
        <w:t xml:space="preserve"> od dnia 01 stycznia 2026 r. do dnia 31 grudnia 2026 r.</w:t>
      </w:r>
    </w:p>
    <w:p w14:paraId="631F1016" w14:textId="3DC39093" w:rsidR="00061BA6" w:rsidRPr="00922479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</w:t>
      </w:r>
      <w:r w:rsidRPr="00922479">
        <w:rPr>
          <w:rFonts w:ascii="Arial" w:hAnsi="Arial" w:cs="Arial"/>
          <w:sz w:val="22"/>
          <w:szCs w:val="22"/>
        </w:rPr>
        <w:t xml:space="preserve">realizowane będą w </w:t>
      </w:r>
      <w:r w:rsidR="002A3AA7">
        <w:rPr>
          <w:rFonts w:ascii="Arial" w:hAnsi="Arial" w:cs="Arial"/>
          <w:iCs/>
          <w:sz w:val="22"/>
          <w:szCs w:val="22"/>
        </w:rPr>
        <w:t xml:space="preserve">miejscach określonych </w:t>
      </w:r>
      <w:r w:rsidR="009B3E42">
        <w:rPr>
          <w:rFonts w:ascii="Arial" w:hAnsi="Arial" w:cs="Arial"/>
          <w:iCs/>
          <w:sz w:val="22"/>
          <w:szCs w:val="22"/>
        </w:rPr>
        <w:t>w</w:t>
      </w:r>
      <w:r w:rsidR="00236663">
        <w:rPr>
          <w:rFonts w:ascii="Arial" w:hAnsi="Arial" w:cs="Arial"/>
          <w:iCs/>
          <w:sz w:val="22"/>
          <w:szCs w:val="22"/>
        </w:rPr>
        <w:t xml:space="preserve">: </w:t>
      </w:r>
      <w:r w:rsidR="00236663" w:rsidRPr="00236663">
        <w:rPr>
          <w:rFonts w:ascii="Arial" w:hAnsi="Arial" w:cs="Arial"/>
          <w:iCs/>
          <w:sz w:val="22"/>
          <w:szCs w:val="22"/>
        </w:rPr>
        <w:t>PKP Polskie Linie Kolejowe S.A. Zakład Linii Kolejowych w Lublinie, Sekcja Eksploatacji w Dęblinie i stacje pasażerskie: Dęblin, Garwolin, Sobolew.</w:t>
      </w:r>
    </w:p>
    <w:p w14:paraId="681EC15A" w14:textId="37AC06EA" w:rsidR="00061BA6" w:rsidRPr="00922479" w:rsidRDefault="00061BA6" w:rsidP="00AD232C">
      <w:pPr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odbioru sporządzony zostanie według wzoru stanowiącego Załącznik nr </w:t>
      </w:r>
      <w:r w:rsidR="00206784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 do Umowy.</w:t>
      </w:r>
    </w:p>
    <w:p w14:paraId="6F313A7D" w14:textId="4751BFB4" w:rsidR="00B02A24" w:rsidRPr="00B02A24" w:rsidRDefault="00061BA6" w:rsidP="00B02A24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 zakończeniu realizacji </w:t>
      </w:r>
      <w:r w:rsidR="00A32DCA">
        <w:rPr>
          <w:rFonts w:ascii="Arial" w:hAnsi="Arial" w:cs="Arial"/>
          <w:sz w:val="22"/>
          <w:szCs w:val="22"/>
        </w:rPr>
        <w:t>usługi</w:t>
      </w:r>
      <w:r w:rsidRPr="00922479">
        <w:rPr>
          <w:rFonts w:ascii="Arial" w:hAnsi="Arial" w:cs="Arial"/>
          <w:sz w:val="22"/>
          <w:szCs w:val="22"/>
        </w:rPr>
        <w:t xml:space="preserve"> przedstawiciele każdej ze Stron podpiszą Protokół odbioru sporządzony według wzoru stanowiącego Załącznik nr </w:t>
      </w:r>
      <w:r w:rsidR="00206784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 do Umowy. </w:t>
      </w:r>
    </w:p>
    <w:p w14:paraId="1DBF24EA" w14:textId="77777777" w:rsidR="00B02A24" w:rsidRDefault="00B02A24" w:rsidP="00B02A24">
      <w:pPr>
        <w:pStyle w:val="Akapitzlist"/>
        <w:spacing w:line="360" w:lineRule="auto"/>
        <w:ind w:left="-142"/>
        <w:contextualSpacing w:val="0"/>
        <w:rPr>
          <w:rFonts w:ascii="Arial" w:hAnsi="Arial" w:cs="Arial"/>
          <w:b/>
          <w:sz w:val="22"/>
          <w:szCs w:val="22"/>
        </w:rPr>
      </w:pPr>
    </w:p>
    <w:p w14:paraId="409415D3" w14:textId="79B094DA" w:rsidR="00061BA6" w:rsidRPr="00B02A24" w:rsidRDefault="00B02A24" w:rsidP="00B02A24">
      <w:pPr>
        <w:pStyle w:val="Akapitzlist"/>
        <w:spacing w:line="360" w:lineRule="auto"/>
        <w:ind w:left="-142"/>
        <w:contextualSpacing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</w:t>
      </w:r>
      <w:r w:rsidR="003D329F">
        <w:rPr>
          <w:rFonts w:ascii="Arial" w:hAnsi="Arial" w:cs="Arial"/>
          <w:b/>
          <w:sz w:val="22"/>
          <w:szCs w:val="22"/>
        </w:rPr>
        <w:t xml:space="preserve">  </w:t>
      </w:r>
      <w:r w:rsidR="00061BA6" w:rsidRPr="00B02A24">
        <w:rPr>
          <w:rFonts w:ascii="Arial" w:hAnsi="Arial" w:cs="Arial"/>
          <w:b/>
          <w:sz w:val="22"/>
          <w:szCs w:val="22"/>
        </w:rPr>
        <w:t>§ 4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7EFA3764" w14:textId="77777777" w:rsidR="00061BA6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Wykonawca jest odpowiedzialny za odpady, których jest wytwórcą w wyniku realizacji Umowy.</w:t>
      </w:r>
    </w:p>
    <w:p w14:paraId="602BFFFF" w14:textId="77777777" w:rsidR="00061BA6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1308BF78" w14:textId="77777777" w:rsidR="00061BA6" w:rsidRPr="00CF0863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 w:rsidRPr="00E03657">
          <w:rPr>
            <w:rStyle w:val="Hipercze"/>
            <w:rFonts w:ascii="Arial" w:eastAsiaTheme="majorEastAsia" w:hAnsi="Arial" w:cs="Arial"/>
            <w:sz w:val="22"/>
            <w:szCs w:val="22"/>
          </w:rPr>
          <w:t>www.plk-sa.pl</w:t>
        </w:r>
      </w:hyperlink>
    </w:p>
    <w:p w14:paraId="670F121C" w14:textId="77777777" w:rsidR="00CF0863" w:rsidRPr="00FE398C" w:rsidRDefault="00CF0863" w:rsidP="008A260D">
      <w:pPr>
        <w:tabs>
          <w:tab w:val="left" w:pos="9072"/>
        </w:tabs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2486308B" w14:textId="352A68BB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5</w:t>
      </w:r>
    </w:p>
    <w:p w14:paraId="4B00FECA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922479" w:rsidRDefault="009E0ACD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71708605" w14:textId="16A32444" w:rsidR="009E0ACD" w:rsidRDefault="009E0ACD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zobowiązany jest do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1A664D">
        <w:rPr>
          <w:rFonts w:ascii="Arial" w:hAnsi="Arial" w:cs="Arial"/>
          <w:i/>
          <w:sz w:val="22"/>
          <w:szCs w:val="22"/>
        </w:rPr>
        <w:t>Usług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należytej jakości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C229A21" w14:textId="77777777" w:rsidR="005B1D25" w:rsidRDefault="005B1D25" w:rsidP="005B1D2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1C692330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6</w:t>
      </w:r>
    </w:p>
    <w:p w14:paraId="0877AEB9" w14:textId="77777777" w:rsidR="009E0AC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60FA24CC" w14:textId="0B689470" w:rsidR="009E0ACD" w:rsidRPr="00922479" w:rsidRDefault="009E0ACD" w:rsidP="009E0ACD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</w:t>
      </w:r>
      <w:r w:rsidRPr="00C611C3">
        <w:rPr>
          <w:rFonts w:ascii="Arial" w:hAnsi="Arial" w:cs="Arial"/>
          <w:sz w:val="22"/>
          <w:szCs w:val="22"/>
        </w:rPr>
        <w:t xml:space="preserve">Wykonawca </w:t>
      </w:r>
      <w:r w:rsidRPr="00C611C3">
        <w:rPr>
          <w:rFonts w:ascii="Arial" w:hAnsi="Arial" w:cs="Arial"/>
          <w:i/>
          <w:sz w:val="22"/>
          <w:szCs w:val="22"/>
        </w:rPr>
        <w:t xml:space="preserve">nie może </w:t>
      </w:r>
      <w:r w:rsidRPr="00C611C3">
        <w:rPr>
          <w:rFonts w:ascii="Arial" w:hAnsi="Arial" w:cs="Arial"/>
          <w:sz w:val="22"/>
          <w:szCs w:val="22"/>
        </w:rPr>
        <w:t>posługiwać</w:t>
      </w:r>
      <w:r w:rsidRPr="00922479">
        <w:rPr>
          <w:rFonts w:ascii="Arial" w:hAnsi="Arial" w:cs="Arial"/>
          <w:sz w:val="22"/>
          <w:szCs w:val="22"/>
        </w:rPr>
        <w:t xml:space="preserve"> się podwykonawcami (dalej</w:t>
      </w:r>
      <w:r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 xml:space="preserve">”). </w:t>
      </w:r>
    </w:p>
    <w:p w14:paraId="61A346CD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7</w:t>
      </w:r>
    </w:p>
    <w:p w14:paraId="4FE01404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53ED3B41" w14:textId="77777777" w:rsidR="009E0ACD" w:rsidRDefault="009E0ACD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105AA0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7A55EA9D" w14:textId="193881E7" w:rsidR="009E0ACD" w:rsidRDefault="009E0ACD" w:rsidP="00AD232C">
      <w:pPr>
        <w:pStyle w:val="Akapitzlist"/>
        <w:numPr>
          <w:ilvl w:val="0"/>
          <w:numId w:val="31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Usług w zakresie podstawowym:</w:t>
      </w:r>
    </w:p>
    <w:p w14:paraId="471A5146" w14:textId="1F84539F" w:rsidR="009E0ACD" w:rsidRDefault="009E0ACD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Netto: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PLN (</w:t>
      </w:r>
      <w:proofErr w:type="gramStart"/>
      <w:r>
        <w:rPr>
          <w:rFonts w:ascii="Arial" w:hAnsi="Arial" w:cs="Arial"/>
          <w:sz w:val="22"/>
          <w:szCs w:val="22"/>
        </w:rPr>
        <w:t>słownie: ….</w:t>
      </w:r>
      <w:proofErr w:type="gramEnd"/>
      <w:r>
        <w:rPr>
          <w:rFonts w:ascii="Arial" w:hAnsi="Arial" w:cs="Arial"/>
          <w:sz w:val="22"/>
          <w:szCs w:val="22"/>
        </w:rPr>
        <w:t>.)</w:t>
      </w:r>
    </w:p>
    <w:p w14:paraId="44C9FB35" w14:textId="0215247C" w:rsidR="009E0ACD" w:rsidRDefault="009E0ACD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VAT: … %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PLN (</w:t>
      </w:r>
      <w:proofErr w:type="gramStart"/>
      <w:r>
        <w:rPr>
          <w:rFonts w:ascii="Arial" w:hAnsi="Arial" w:cs="Arial"/>
          <w:sz w:val="22"/>
          <w:szCs w:val="22"/>
        </w:rPr>
        <w:t>słownie: ….</w:t>
      </w:r>
      <w:proofErr w:type="gramEnd"/>
      <w:r>
        <w:rPr>
          <w:rFonts w:ascii="Arial" w:hAnsi="Arial" w:cs="Arial"/>
          <w:sz w:val="22"/>
          <w:szCs w:val="22"/>
        </w:rPr>
        <w:t>.)</w:t>
      </w:r>
    </w:p>
    <w:p w14:paraId="56CFFE51" w14:textId="29795B9A" w:rsidR="00892CD9" w:rsidRDefault="00892CD9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Brutto: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PLN (słownie: ……)</w:t>
      </w:r>
    </w:p>
    <w:p w14:paraId="22139D65" w14:textId="7B75F4BF" w:rsidR="00892CD9" w:rsidRDefault="00892CD9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</w:t>
      </w:r>
      <w:r w:rsidRPr="00B71149">
        <w:rPr>
          <w:rFonts w:ascii="Arial" w:hAnsi="Arial" w:cs="Arial"/>
          <w:sz w:val="22"/>
          <w:szCs w:val="22"/>
        </w:rPr>
        <w:t xml:space="preserve">określone </w:t>
      </w:r>
      <w:r w:rsidRPr="00B71149">
        <w:rPr>
          <w:rFonts w:ascii="Arial" w:hAnsi="Arial" w:cs="Arial"/>
          <w:i/>
          <w:sz w:val="22"/>
          <w:szCs w:val="22"/>
        </w:rPr>
        <w:t>w ust. 1 jest stałe i nie będzie podlegać jakimkolwiek zmianom.</w:t>
      </w:r>
      <w:r w:rsidR="00B71149">
        <w:rPr>
          <w:rFonts w:ascii="Arial" w:hAnsi="Arial" w:cs="Arial"/>
          <w:i/>
          <w:sz w:val="22"/>
          <w:szCs w:val="22"/>
        </w:rPr>
        <w:t xml:space="preserve"> </w:t>
      </w:r>
      <w:r w:rsidRPr="00105AA0">
        <w:rPr>
          <w:rFonts w:ascii="Arial" w:hAnsi="Arial" w:cs="Arial"/>
          <w:sz w:val="22"/>
          <w:szCs w:val="22"/>
        </w:rPr>
        <w:t>Zapłata Wynagrodzenia w pełnej wysokości stanowi należyte wykonanie zobowiązania Zamawiającego, a Wykonawca nie będzie uprawniony do jakiegokolwiek wynagrodzenia uzupełniającego, świadczeń dodatkowych, zwrotu wydatków lub</w:t>
      </w:r>
      <w:r w:rsidR="00544380">
        <w:rPr>
          <w:rFonts w:ascii="Arial" w:hAnsi="Arial" w:cs="Arial"/>
          <w:sz w:val="22"/>
          <w:szCs w:val="22"/>
        </w:rPr>
        <w:t xml:space="preserve"> kosztów.</w:t>
      </w:r>
    </w:p>
    <w:p w14:paraId="7044924B" w14:textId="2D4A5983" w:rsidR="007A1489" w:rsidRPr="007A06EA" w:rsidRDefault="007A1489" w:rsidP="007A1489">
      <w:pPr>
        <w:numPr>
          <w:ilvl w:val="0"/>
          <w:numId w:val="35"/>
        </w:numPr>
        <w:spacing w:line="360" w:lineRule="auto"/>
        <w:rPr>
          <w:rFonts w:ascii="Arial" w:hAnsi="Arial" w:cs="Arial"/>
          <w:sz w:val="22"/>
          <w:szCs w:val="22"/>
        </w:rPr>
      </w:pPr>
      <w:bookmarkStart w:id="1" w:name="_Hlk181864026"/>
      <w:r w:rsidRPr="007A06EA">
        <w:rPr>
          <w:rFonts w:ascii="Arial" w:hAnsi="Arial" w:cs="Arial"/>
          <w:sz w:val="22"/>
          <w:szCs w:val="22"/>
        </w:rPr>
        <w:t>Faktury wystawiane będą na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DA1677">
        <w:rPr>
          <w:rFonts w:ascii="Arial" w:hAnsi="Arial" w:cs="Arial"/>
          <w:b/>
          <w:bCs/>
          <w:sz w:val="22"/>
          <w:szCs w:val="22"/>
        </w:rPr>
        <w:t>PKP Polskie Linie Kolejowe S.A. ul. Targowa 74, 03-734 Warszawa, Zakład Linii Kolejowych w Lublinie, ul. Okopowa 5, 20-022 Lublin, NIP 1132316427, REGON: 017319027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i wysyłane niezwłocznie na adres PKP Polskie Linie Kolejowe S.A. Centrala Spółki Biuro Rachunkowości Wydział OCR i zarządzania elektronicznym obiegiem Faktur ul. Targowa 74, 03-734 Warszawa w kopercie oznaczonej dopiskiem „FAKTURA”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lub Wykonawca, według swojego wyboru, wyśle ustrukturyzowaną </w:t>
      </w:r>
      <w:r w:rsidRPr="007A06EA">
        <w:rPr>
          <w:rFonts w:ascii="Arial" w:hAnsi="Arial" w:cs="Arial"/>
          <w:sz w:val="22"/>
          <w:szCs w:val="22"/>
        </w:rPr>
        <w:lastRenderedPageBreak/>
        <w:t xml:space="preserve">fakturę elektroniczną do Zamawiającego za pośrednictwem platformy, o której mowa w ustawie z dnia 9 listopada 2018 r. o elektronicznym fakturowaniu w zamówieniach publicznych, na koncesjach na roboty budowlane lub usługi oraz partnerstwie publiczno-prywatnym (Dz. U. 2018 poz. 2191 z późn.zm.). Wykonawca może również przesyłać faktury elektroniczne na dedykowany adres </w:t>
      </w:r>
      <w:hyperlink r:id="rId9" w:history="1">
        <w:r w:rsidRPr="007A06EA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7A06EA">
        <w:rPr>
          <w:rFonts w:ascii="Arial" w:hAnsi="Arial" w:cs="Arial"/>
          <w:sz w:val="22"/>
          <w:szCs w:val="22"/>
        </w:rPr>
        <w:t xml:space="preserve">, po uprzednim podpisaniu Oświadczenia stanowiącego załącznik nr </w:t>
      </w:r>
      <w:r w:rsidR="00FA1372">
        <w:rPr>
          <w:rFonts w:ascii="Arial" w:hAnsi="Arial" w:cs="Arial"/>
          <w:sz w:val="22"/>
          <w:szCs w:val="22"/>
        </w:rPr>
        <w:t>4</w:t>
      </w:r>
      <w:r w:rsidR="00A9721D">
        <w:rPr>
          <w:rFonts w:ascii="Arial" w:hAnsi="Arial" w:cs="Arial"/>
          <w:sz w:val="22"/>
          <w:szCs w:val="22"/>
        </w:rPr>
        <w:t xml:space="preserve"> </w:t>
      </w:r>
      <w:r w:rsidRPr="00AF442C">
        <w:rPr>
          <w:rFonts w:ascii="Arial" w:hAnsi="Arial" w:cs="Arial"/>
          <w:sz w:val="22"/>
          <w:szCs w:val="22"/>
        </w:rPr>
        <w:t>d</w:t>
      </w:r>
      <w:r w:rsidRPr="007A06EA">
        <w:rPr>
          <w:rFonts w:ascii="Arial" w:hAnsi="Arial" w:cs="Arial"/>
          <w:sz w:val="22"/>
          <w:szCs w:val="22"/>
        </w:rPr>
        <w:t>o Umowy.</w:t>
      </w:r>
    </w:p>
    <w:p w14:paraId="675E0349" w14:textId="2FD67B75" w:rsidR="00544380" w:rsidRPr="002B584C" w:rsidRDefault="00544380" w:rsidP="00F6784B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A709D9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887623">
        <w:rPr>
          <w:rFonts w:ascii="Arial" w:hAnsi="Arial" w:cs="Arial"/>
          <w:sz w:val="22"/>
          <w:szCs w:val="22"/>
        </w:rPr>
        <w:t>,</w:t>
      </w:r>
      <w:r w:rsidR="00D3441F">
        <w:rPr>
          <w:rFonts w:ascii="Arial" w:hAnsi="Arial" w:cs="Arial"/>
          <w:sz w:val="22"/>
          <w:szCs w:val="22"/>
        </w:rPr>
        <w:t xml:space="preserve"> </w:t>
      </w:r>
      <w:r w:rsidR="00887623">
        <w:rPr>
          <w:rFonts w:ascii="Arial" w:hAnsi="Arial" w:cs="Arial"/>
          <w:sz w:val="22"/>
          <w:szCs w:val="22"/>
        </w:rPr>
        <w:t xml:space="preserve">a także </w:t>
      </w:r>
      <w:r w:rsidR="00873E8B">
        <w:rPr>
          <w:rFonts w:ascii="Arial" w:hAnsi="Arial" w:cs="Arial"/>
          <w:sz w:val="22"/>
          <w:szCs w:val="22"/>
        </w:rPr>
        <w:t>numer protokołu</w:t>
      </w:r>
      <w:r w:rsidR="00887623">
        <w:rPr>
          <w:rFonts w:ascii="Arial" w:hAnsi="Arial" w:cs="Arial"/>
          <w:sz w:val="22"/>
          <w:szCs w:val="22"/>
        </w:rPr>
        <w:t xml:space="preserve"> odbioru, </w:t>
      </w:r>
      <w:r w:rsidR="00F6784B">
        <w:rPr>
          <w:rFonts w:ascii="Arial" w:hAnsi="Arial" w:cs="Arial"/>
          <w:sz w:val="22"/>
          <w:szCs w:val="22"/>
        </w:rPr>
        <w:t>który dotyczy świadczenia objętego wystawioną fakturą</w:t>
      </w:r>
      <w:r w:rsidR="00E67860" w:rsidRPr="002B584C">
        <w:rPr>
          <w:rFonts w:ascii="Arial" w:hAnsi="Arial" w:cs="Arial"/>
          <w:sz w:val="22"/>
          <w:szCs w:val="22"/>
        </w:rPr>
        <w:t>.</w:t>
      </w:r>
    </w:p>
    <w:bookmarkEnd w:id="1"/>
    <w:p w14:paraId="6070F2D3" w14:textId="1388330E" w:rsid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oświadcza, że </w:t>
      </w:r>
      <w:r w:rsidRPr="00922479">
        <w:rPr>
          <w:rFonts w:ascii="Arial" w:hAnsi="Arial" w:cs="Arial"/>
          <w:i/>
          <w:sz w:val="22"/>
          <w:szCs w:val="22"/>
          <w:highlight w:val="yellow"/>
        </w:rPr>
        <w:t>jest/nie jest</w:t>
      </w:r>
      <w:r w:rsidRPr="00922479">
        <w:rPr>
          <w:rFonts w:ascii="Arial" w:hAnsi="Arial" w:cs="Arial"/>
          <w:sz w:val="22"/>
          <w:szCs w:val="22"/>
        </w:rPr>
        <w:t xml:space="preserve"> czynnym podatnikiem podatku od towarów i usług VAT, uprawnionym do wystawiania</w:t>
      </w:r>
      <w:r>
        <w:rPr>
          <w:rFonts w:ascii="Arial" w:hAnsi="Arial" w:cs="Arial"/>
          <w:sz w:val="22"/>
          <w:szCs w:val="22"/>
        </w:rPr>
        <w:t xml:space="preserve"> faktur.</w:t>
      </w:r>
    </w:p>
    <w:p w14:paraId="133C0329" w14:textId="22327E48" w:rsidR="00544380" w:rsidRPr="00810EE5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810EE5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="000F53A5" w:rsidRPr="00810EE5">
        <w:rPr>
          <w:rFonts w:ascii="Arial" w:hAnsi="Arial" w:cs="Arial"/>
          <w:i/>
          <w:sz w:val="22"/>
          <w:szCs w:val="22"/>
        </w:rPr>
        <w:t>P</w:t>
      </w:r>
      <w:r w:rsidRPr="00810EE5">
        <w:rPr>
          <w:rFonts w:ascii="Arial" w:hAnsi="Arial" w:cs="Arial"/>
          <w:i/>
          <w:sz w:val="22"/>
          <w:szCs w:val="22"/>
        </w:rPr>
        <w:t>rotokołu odbioru końcowego</w:t>
      </w:r>
      <w:r w:rsidRPr="00810EE5">
        <w:rPr>
          <w:rFonts w:ascii="Arial" w:hAnsi="Arial" w:cs="Arial"/>
          <w:sz w:val="22"/>
          <w:szCs w:val="22"/>
        </w:rPr>
        <w:t xml:space="preserve"> potwierdzający wykonanie Usługi, niezawierający żadnych uwag lub zaleceń, sporządzony według wzoru stanowiącego Załącznik nr </w:t>
      </w:r>
      <w:r w:rsidR="00FA1372">
        <w:rPr>
          <w:rFonts w:ascii="Arial" w:hAnsi="Arial" w:cs="Arial"/>
          <w:i/>
          <w:sz w:val="22"/>
          <w:szCs w:val="22"/>
        </w:rPr>
        <w:t>2</w:t>
      </w:r>
      <w:r w:rsidRPr="00810EE5">
        <w:rPr>
          <w:rFonts w:ascii="Arial" w:hAnsi="Arial" w:cs="Arial"/>
          <w:sz w:val="22"/>
          <w:szCs w:val="22"/>
        </w:rPr>
        <w:t xml:space="preserve"> do </w:t>
      </w:r>
      <w:proofErr w:type="gramStart"/>
      <w:r w:rsidRPr="00810EE5">
        <w:rPr>
          <w:rFonts w:ascii="Arial" w:hAnsi="Arial" w:cs="Arial"/>
          <w:sz w:val="22"/>
          <w:szCs w:val="22"/>
        </w:rPr>
        <w:t>Umowy.*</w:t>
      </w:r>
      <w:proofErr w:type="gramEnd"/>
    </w:p>
    <w:p w14:paraId="2E9D7A4E" w14:textId="59A3022F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 xml:space="preserve">Wynagrodzenia nastąpi przelewem na rachunek bankowy Wykonawcy wskazany w prawidłowo wystawionej fakturze w terminie 30 dni kalendarzowych od dnia jej doręczenia płatnikowi wskazanemu w ust. 3. </w:t>
      </w:r>
    </w:p>
    <w:p w14:paraId="7F733E33" w14:textId="2DCE5A8F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544380">
        <w:rPr>
          <w:rFonts w:ascii="Arial" w:hAnsi="Arial" w:cs="Arial"/>
          <w:iCs/>
          <w:sz w:val="22"/>
          <w:szCs w:val="22"/>
        </w:rPr>
        <w:t>Za termin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dokonania zapłaty Wynagrodzenia uważa się dzień obciążenia rachunku bankowego płatnika wskazanego w ust.</w:t>
      </w:r>
      <w:r>
        <w:rPr>
          <w:rFonts w:ascii="Arial" w:hAnsi="Arial" w:cs="Arial"/>
          <w:sz w:val="22"/>
          <w:szCs w:val="22"/>
        </w:rPr>
        <w:t xml:space="preserve"> 3. </w:t>
      </w:r>
    </w:p>
    <w:p w14:paraId="01B0F6CB" w14:textId="4A84553F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 xml:space="preserve">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Zamawiającego.* </w:t>
      </w:r>
      <w:r w:rsidRPr="00922479">
        <w:rPr>
          <w:rFonts w:ascii="Arial" w:hAnsi="Arial" w:cs="Arial"/>
          <w:i/>
          <w:sz w:val="22"/>
          <w:szCs w:val="22"/>
          <w:highlight w:val="green"/>
        </w:rPr>
        <w:t xml:space="preserve">(ustęp stosuje się tylko jeżeli Wykonawca oświadczył, że jest czynnym podatnikiem podatku od towarów </w:t>
      </w:r>
      <w:r w:rsidRPr="00544380">
        <w:rPr>
          <w:rFonts w:ascii="Arial" w:hAnsi="Arial" w:cs="Arial"/>
          <w:i/>
          <w:sz w:val="22"/>
          <w:szCs w:val="22"/>
          <w:highlight w:val="green"/>
        </w:rPr>
        <w:t>i usług)</w:t>
      </w:r>
    </w:p>
    <w:p w14:paraId="60F68F77" w14:textId="4408F480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 xml:space="preserve">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</w:t>
      </w:r>
      <w:proofErr w:type="gramStart"/>
      <w:r w:rsidRPr="00922479">
        <w:rPr>
          <w:rFonts w:ascii="Arial" w:hAnsi="Arial" w:cs="Arial"/>
          <w:sz w:val="22"/>
          <w:szCs w:val="22"/>
        </w:rPr>
        <w:t>Zamawiającego.*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i/>
          <w:sz w:val="22"/>
          <w:szCs w:val="22"/>
          <w:highlight w:val="green"/>
        </w:rPr>
        <w:t xml:space="preserve">(ustęp stosuje się tylko jeżeli Wykonawca oświadczył, że jest czynnym podatnikiem podatku od </w:t>
      </w:r>
      <w:r w:rsidRPr="00544380">
        <w:rPr>
          <w:rFonts w:ascii="Arial" w:hAnsi="Arial" w:cs="Arial"/>
          <w:i/>
          <w:sz w:val="22"/>
          <w:szCs w:val="22"/>
          <w:highlight w:val="green"/>
        </w:rPr>
        <w:t>towarów i usług)</w:t>
      </w:r>
    </w:p>
    <w:p w14:paraId="453E67A7" w14:textId="4FC33F3B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73895685" w14:textId="11E44AEE" w:rsidR="00544380" w:rsidRPr="00544380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służącym </w:t>
      </w:r>
      <w:r w:rsidRPr="00922479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36239C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wykorzystywany </w:t>
      </w:r>
      <w:r w:rsidR="0036239C" w:rsidRPr="00922479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</w:t>
      </w:r>
      <w:r w:rsidR="0036239C">
        <w:rPr>
          <w:rFonts w:ascii="Arial" w:hAnsi="Arial" w:cs="Arial"/>
          <w:sz w:val="22"/>
          <w:szCs w:val="22"/>
        </w:rPr>
        <w:t>, lub</w:t>
      </w:r>
    </w:p>
    <w:p w14:paraId="78989307" w14:textId="00940EC1" w:rsidR="0036239C" w:rsidRPr="0036239C" w:rsidRDefault="0036239C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prowadzony </w:t>
      </w:r>
      <w:r w:rsidRPr="00922479">
        <w:rPr>
          <w:rFonts w:ascii="Arial" w:hAnsi="Arial" w:cs="Arial"/>
          <w:sz w:val="22"/>
          <w:szCs w:val="22"/>
        </w:rPr>
        <w:t>przez ten bank lub tę kasę w ramach gospodarki własnej, niebędący rachunkiem</w:t>
      </w:r>
      <w:r>
        <w:rPr>
          <w:rFonts w:ascii="Arial" w:hAnsi="Arial" w:cs="Arial"/>
          <w:sz w:val="22"/>
          <w:szCs w:val="22"/>
        </w:rPr>
        <w:t xml:space="preserve"> rozliczeniowym.</w:t>
      </w:r>
    </w:p>
    <w:p w14:paraId="586076D5" w14:textId="3CBC1E1F" w:rsidR="0036239C" w:rsidRDefault="0036239C" w:rsidP="0036239C">
      <w:pPr>
        <w:spacing w:line="360" w:lineRule="auto"/>
        <w:ind w:left="-22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* </w:t>
      </w:r>
      <w:r w:rsidRPr="0036239C">
        <w:rPr>
          <w:rFonts w:ascii="Arial" w:hAnsi="Arial" w:cs="Arial"/>
          <w:iCs/>
          <w:sz w:val="22"/>
          <w:szCs w:val="22"/>
          <w:highlight w:val="green"/>
        </w:rPr>
        <w:t xml:space="preserve">(ustęp </w:t>
      </w:r>
      <w:r w:rsidRPr="0036239C">
        <w:rPr>
          <w:rFonts w:ascii="Arial" w:hAnsi="Arial" w:cs="Arial"/>
          <w:i/>
          <w:sz w:val="22"/>
          <w:szCs w:val="22"/>
          <w:highlight w:val="green"/>
        </w:rPr>
        <w:t>stosuje się tylko jeżeli Wykonawca oświadczył, że jest czynnym podatnikiem podatku od towarów i usług)</w:t>
      </w:r>
    </w:p>
    <w:p w14:paraId="45478298" w14:textId="3B37DB7E" w:rsidR="0036239C" w:rsidRPr="0060162F" w:rsidRDefault="0036239C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6239C">
        <w:rPr>
          <w:rFonts w:ascii="Arial" w:hAnsi="Arial" w:cs="Arial"/>
          <w:iCs/>
          <w:sz w:val="22"/>
          <w:szCs w:val="22"/>
        </w:rPr>
        <w:t xml:space="preserve">Zapłata </w:t>
      </w:r>
      <w:r w:rsidR="0060162F">
        <w:rPr>
          <w:rFonts w:ascii="Arial" w:hAnsi="Arial" w:cs="Arial"/>
          <w:iCs/>
          <w:sz w:val="22"/>
          <w:szCs w:val="22"/>
        </w:rPr>
        <w:t>W</w:t>
      </w:r>
      <w:r w:rsidRPr="0036239C">
        <w:rPr>
          <w:rFonts w:ascii="Arial" w:hAnsi="Arial" w:cs="Arial"/>
          <w:iCs/>
          <w:sz w:val="22"/>
          <w:szCs w:val="22"/>
        </w:rPr>
        <w:t>ynagrodzenia</w:t>
      </w:r>
      <w:r w:rsidR="0060162F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922479">
        <w:rPr>
          <w:rFonts w:ascii="Arial" w:hAnsi="Arial" w:cs="Arial"/>
          <w:sz w:val="22"/>
          <w:szCs w:val="22"/>
        </w:rPr>
        <w:t xml:space="preserve">nastąpi przelewem na rachunek bankowy wskazany w prawidłowo wystawionej przez Lidera Konsorcjum fakturze w terminie 30 dni kalendarzowych od dnia jej doręczenia płatnikowi wskazanemu w ust. 3.* </w:t>
      </w:r>
      <w:r w:rsidR="0060162F" w:rsidRPr="00922479">
        <w:rPr>
          <w:rFonts w:ascii="Arial" w:hAnsi="Arial" w:cs="Arial"/>
          <w:i/>
          <w:sz w:val="22"/>
          <w:szCs w:val="22"/>
          <w:highlight w:val="green"/>
        </w:rPr>
        <w:t>(</w:t>
      </w:r>
      <w:r w:rsidR="0060162F" w:rsidRPr="0060162F">
        <w:rPr>
          <w:rFonts w:ascii="Arial" w:hAnsi="Arial" w:cs="Arial"/>
          <w:i/>
          <w:sz w:val="22"/>
          <w:szCs w:val="22"/>
          <w:highlight w:val="green"/>
        </w:rPr>
        <w:t>dotyczy Konsorcjum)</w:t>
      </w:r>
    </w:p>
    <w:p w14:paraId="66EED1E8" w14:textId="4D6DD0EA" w:rsidR="0060162F" w:rsidRPr="0060162F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 xml:space="preserve">Wynagrodzenia na wskazany przez Lidera Konsorcjum rachunek bankowy stanowi spełnienie świadczenia należnego </w:t>
      </w:r>
      <w:proofErr w:type="gramStart"/>
      <w:r w:rsidRPr="00922479">
        <w:rPr>
          <w:rFonts w:ascii="Arial" w:hAnsi="Arial" w:cs="Arial"/>
          <w:sz w:val="22"/>
          <w:szCs w:val="22"/>
        </w:rPr>
        <w:t>Wykonawcy.*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  <w:highlight w:val="green"/>
        </w:rPr>
        <w:t>(</w:t>
      </w:r>
      <w:r w:rsidRPr="0060162F">
        <w:rPr>
          <w:rFonts w:ascii="Arial" w:hAnsi="Arial" w:cs="Arial"/>
          <w:i/>
          <w:sz w:val="22"/>
          <w:szCs w:val="22"/>
          <w:highlight w:val="green"/>
        </w:rPr>
        <w:t>dotyczy Konsorcjum)</w:t>
      </w:r>
    </w:p>
    <w:p w14:paraId="269DE28F" w14:textId="2CB32D84" w:rsidR="0060162F" w:rsidRPr="0060162F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Wykaz </w:t>
      </w:r>
      <w:r w:rsidRPr="00922479">
        <w:rPr>
          <w:rFonts w:ascii="Arial" w:hAnsi="Arial" w:cs="Arial"/>
          <w:sz w:val="22"/>
          <w:szCs w:val="22"/>
        </w:rPr>
        <w:t>Usług objętych Umową zawiera Załącznik nr</w:t>
      </w:r>
      <w:r>
        <w:rPr>
          <w:rFonts w:ascii="Arial" w:hAnsi="Arial" w:cs="Arial"/>
          <w:sz w:val="22"/>
          <w:szCs w:val="22"/>
        </w:rPr>
        <w:t xml:space="preserve"> </w:t>
      </w:r>
      <w:r w:rsidR="00FA1372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</w:p>
    <w:p w14:paraId="7664D19C" w14:textId="417153D1" w:rsidR="0060162F" w:rsidRPr="0060162F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 xml:space="preserve">oświadcza, że jest dużym przedsiębiorcą w rozumieniu Załącznika nr </w:t>
      </w:r>
      <w:r w:rsidR="00FA1372">
        <w:rPr>
          <w:rFonts w:ascii="Arial" w:hAnsi="Arial" w:cs="Arial"/>
          <w:bCs/>
          <w:iCs/>
          <w:sz w:val="22"/>
          <w:szCs w:val="22"/>
        </w:rPr>
        <w:t>6</w:t>
      </w:r>
      <w:r w:rsidRPr="00922479">
        <w:rPr>
          <w:rFonts w:ascii="Arial" w:hAnsi="Arial" w:cs="Arial"/>
          <w:bCs/>
          <w:iCs/>
          <w:sz w:val="22"/>
          <w:szCs w:val="22"/>
        </w:rPr>
        <w:t xml:space="preserve"> do Rozporządzenia Komisji (UE) nr 651/2014 z dnia 17 czerwca 2014 r. uznającego niektóre rodzaje 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65299A51" w14:textId="77777777" w:rsidR="00DA0FEA" w:rsidRDefault="00DA0FEA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925DD88" w14:textId="77777777" w:rsidR="00DA0FEA" w:rsidRDefault="00DA0FEA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9C47109" w14:textId="77777777" w:rsidR="00192D8E" w:rsidRDefault="0060162F" w:rsidP="00192D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8</w:t>
      </w:r>
      <w:r w:rsidR="00192D8E">
        <w:rPr>
          <w:rFonts w:ascii="Arial" w:hAnsi="Arial" w:cs="Arial"/>
          <w:b/>
          <w:sz w:val="22"/>
          <w:szCs w:val="22"/>
        </w:rPr>
        <w:t xml:space="preserve"> </w:t>
      </w:r>
    </w:p>
    <w:p w14:paraId="7A64EB30" w14:textId="72693934" w:rsidR="00892CD9" w:rsidRDefault="0060162F" w:rsidP="00192D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51706C7F" w14:textId="233FD9C1" w:rsidR="00537D2A" w:rsidRPr="0060162F" w:rsidRDefault="00537D2A" w:rsidP="00537D2A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udziela Zamawiającemu gwarancji jakości </w:t>
      </w:r>
      <w:r w:rsidR="00192D8E">
        <w:rPr>
          <w:rFonts w:ascii="Arial" w:hAnsi="Arial" w:cs="Arial"/>
          <w:sz w:val="22"/>
          <w:szCs w:val="22"/>
        </w:rPr>
        <w:t xml:space="preserve">usługi </w:t>
      </w:r>
      <w:r w:rsidRPr="00922479">
        <w:rPr>
          <w:rFonts w:ascii="Arial" w:hAnsi="Arial" w:cs="Arial"/>
          <w:sz w:val="22"/>
          <w:szCs w:val="22"/>
        </w:rPr>
        <w:t xml:space="preserve">na okres </w:t>
      </w:r>
      <w:r w:rsidR="00192D8E">
        <w:rPr>
          <w:rFonts w:ascii="Arial" w:hAnsi="Arial" w:cs="Arial"/>
          <w:sz w:val="22"/>
          <w:szCs w:val="22"/>
        </w:rPr>
        <w:t xml:space="preserve">12 </w:t>
      </w:r>
      <w:r w:rsidRPr="00922479">
        <w:rPr>
          <w:rFonts w:ascii="Arial" w:hAnsi="Arial" w:cs="Arial"/>
          <w:sz w:val="22"/>
          <w:szCs w:val="22"/>
        </w:rPr>
        <w:t>miesięcy.</w:t>
      </w:r>
    </w:p>
    <w:p w14:paraId="60FF16C8" w14:textId="0FFACD16" w:rsidR="00537D2A" w:rsidRPr="0060162F" w:rsidRDefault="00537D2A" w:rsidP="00537D2A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Okres </w:t>
      </w:r>
      <w:r w:rsidRPr="00922479">
        <w:rPr>
          <w:rFonts w:ascii="Arial" w:hAnsi="Arial" w:cs="Arial"/>
          <w:sz w:val="22"/>
          <w:szCs w:val="22"/>
        </w:rPr>
        <w:t xml:space="preserve">gwarancji jakości rozpoczyna swój bieg od dnia następnego po dniu </w:t>
      </w:r>
      <w:r w:rsidRPr="0099688E">
        <w:rPr>
          <w:rFonts w:ascii="Arial" w:hAnsi="Arial" w:cs="Arial"/>
          <w:sz w:val="22"/>
          <w:szCs w:val="22"/>
        </w:rPr>
        <w:t xml:space="preserve">podpisania </w:t>
      </w:r>
      <w:proofErr w:type="gramStart"/>
      <w:r w:rsidRPr="0099688E">
        <w:rPr>
          <w:rFonts w:ascii="Arial" w:hAnsi="Arial" w:cs="Arial"/>
          <w:sz w:val="22"/>
          <w:szCs w:val="22"/>
        </w:rPr>
        <w:t>Protokołu  odbioru</w:t>
      </w:r>
      <w:proofErr w:type="gramEnd"/>
      <w:r w:rsidRPr="0099688E">
        <w:rPr>
          <w:rFonts w:ascii="Arial" w:hAnsi="Arial" w:cs="Arial"/>
          <w:sz w:val="22"/>
          <w:szCs w:val="22"/>
        </w:rPr>
        <w:t xml:space="preserve"> bez uwag </w:t>
      </w:r>
      <w:r w:rsidRPr="0099688E">
        <w:rPr>
          <w:rFonts w:ascii="Arial" w:hAnsi="Arial" w:cs="Arial"/>
          <w:i/>
          <w:sz w:val="22"/>
          <w:szCs w:val="22"/>
        </w:rPr>
        <w:t>Usługi</w:t>
      </w:r>
      <w:r w:rsidRPr="0099688E">
        <w:rPr>
          <w:rFonts w:ascii="Arial" w:hAnsi="Arial" w:cs="Arial"/>
          <w:sz w:val="22"/>
          <w:szCs w:val="22"/>
        </w:rPr>
        <w:t>.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3519DDE9" w14:textId="77777777" w:rsidR="00537D2A" w:rsidRPr="0060162F" w:rsidRDefault="00537D2A" w:rsidP="00537D2A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Gwarancja </w:t>
      </w:r>
      <w:r w:rsidRPr="00922479">
        <w:rPr>
          <w:rFonts w:ascii="Arial" w:hAnsi="Arial" w:cs="Arial"/>
          <w:sz w:val="22"/>
          <w:szCs w:val="22"/>
        </w:rPr>
        <w:t>nie narusza uprawnień Zamawiającego wynikających z rękojmi za wady, jak również do dochodzenia roszczeń o naprawienie poniesionej szkody w pełnej wysokości na zasadach określonych w Kodeksie cywilnym i innych roszczeń przysługujących Zamawiającemu zgodnie z</w:t>
      </w:r>
      <w:r>
        <w:rPr>
          <w:rFonts w:ascii="Arial" w:hAnsi="Arial" w:cs="Arial"/>
          <w:sz w:val="22"/>
          <w:szCs w:val="22"/>
        </w:rPr>
        <w:t xml:space="preserve"> Umową.</w:t>
      </w:r>
    </w:p>
    <w:p w14:paraId="3C62F2A9" w14:textId="77777777" w:rsidR="00537D2A" w:rsidRPr="0060162F" w:rsidRDefault="00537D2A" w:rsidP="00537D2A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</w:t>
      </w:r>
      <w:r>
        <w:rPr>
          <w:rFonts w:ascii="Arial" w:hAnsi="Arial" w:cs="Arial"/>
          <w:sz w:val="22"/>
          <w:szCs w:val="22"/>
        </w:rPr>
        <w:t xml:space="preserve"> 1.</w:t>
      </w:r>
    </w:p>
    <w:p w14:paraId="3B040E05" w14:textId="77777777" w:rsidR="00537D2A" w:rsidRPr="0060162F" w:rsidRDefault="00537D2A" w:rsidP="00537D2A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Wszelkie </w:t>
      </w:r>
      <w:r w:rsidRPr="00922479">
        <w:rPr>
          <w:rFonts w:ascii="Arial" w:hAnsi="Arial" w:cs="Arial"/>
          <w:sz w:val="22"/>
          <w:szCs w:val="22"/>
        </w:rPr>
        <w:t>koszty związane z usunięciem wad, o których mowa w ust. 4 ponosi Wykonawca.</w:t>
      </w:r>
    </w:p>
    <w:p w14:paraId="259A9A61" w14:textId="6135C38D" w:rsidR="00537D2A" w:rsidRPr="0060162F" w:rsidRDefault="00537D2A" w:rsidP="00537D2A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>stwierdzenia wady Wykonawca zobowiązany jest do podjęcia czynności zmierzających do ich usunięcia następnego dnia roboczego po zgłoszeniu wady przez Zamawiającego. Zgłoszenie następować będzie w </w:t>
      </w:r>
      <w:r w:rsidRPr="00356D89">
        <w:rPr>
          <w:rFonts w:ascii="Arial" w:hAnsi="Arial" w:cs="Arial"/>
          <w:sz w:val="22"/>
          <w:szCs w:val="22"/>
        </w:rPr>
        <w:t xml:space="preserve">formie </w:t>
      </w:r>
      <w:r w:rsidRPr="00356D89">
        <w:rPr>
          <w:rFonts w:ascii="Arial" w:hAnsi="Arial" w:cs="Arial"/>
          <w:i/>
          <w:sz w:val="22"/>
          <w:szCs w:val="22"/>
        </w:rPr>
        <w:t xml:space="preserve">pisemnej </w:t>
      </w:r>
      <w:proofErr w:type="gramStart"/>
      <w:r w:rsidR="00356D89">
        <w:rPr>
          <w:rFonts w:ascii="Arial" w:hAnsi="Arial" w:cs="Arial"/>
          <w:i/>
          <w:sz w:val="22"/>
          <w:szCs w:val="22"/>
        </w:rPr>
        <w:t xml:space="preserve">lub </w:t>
      </w:r>
      <w:r w:rsidRPr="00356D89">
        <w:rPr>
          <w:rFonts w:ascii="Arial" w:hAnsi="Arial" w:cs="Arial"/>
          <w:i/>
          <w:sz w:val="22"/>
          <w:szCs w:val="22"/>
        </w:rPr>
        <w:t xml:space="preserve"> telefonicznej</w:t>
      </w:r>
      <w:proofErr w:type="gramEnd"/>
      <w:r w:rsidRPr="00356D89">
        <w:rPr>
          <w:rFonts w:ascii="Arial" w:hAnsi="Arial" w:cs="Arial"/>
          <w:sz w:val="22"/>
          <w:szCs w:val="22"/>
        </w:rPr>
        <w:t>.</w:t>
      </w:r>
      <w:r w:rsidRPr="00922479">
        <w:rPr>
          <w:rFonts w:ascii="Arial" w:hAnsi="Arial" w:cs="Arial"/>
          <w:sz w:val="22"/>
          <w:szCs w:val="22"/>
        </w:rPr>
        <w:t xml:space="preserve"> Usunięcie wady winno nastąpić w terminie </w:t>
      </w:r>
      <w:r w:rsidR="00356D89">
        <w:rPr>
          <w:rFonts w:ascii="Arial" w:hAnsi="Arial" w:cs="Arial"/>
          <w:sz w:val="22"/>
          <w:szCs w:val="22"/>
        </w:rPr>
        <w:t>7 dni</w:t>
      </w:r>
      <w:r w:rsidRPr="00922479">
        <w:rPr>
          <w:rFonts w:ascii="Arial" w:hAnsi="Arial" w:cs="Arial"/>
          <w:sz w:val="22"/>
          <w:szCs w:val="22"/>
        </w:rPr>
        <w:t>.</w:t>
      </w:r>
    </w:p>
    <w:p w14:paraId="3721366F" w14:textId="63D12173" w:rsidR="00537D2A" w:rsidRPr="0060162F" w:rsidRDefault="00537D2A" w:rsidP="00537D2A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 xml:space="preserve">nieusunięcia przez Wykonawcę wad, o których mowa w ust. 4 w wyznaczonym terminie lub w przypadku konieczności natychmiastowego usunięcia tych wad, Zamawiający będzie </w:t>
      </w:r>
      <w:r w:rsidRPr="00922479">
        <w:rPr>
          <w:rFonts w:ascii="Arial" w:hAnsi="Arial" w:cs="Arial"/>
          <w:sz w:val="22"/>
          <w:szCs w:val="22"/>
        </w:rPr>
        <w:lastRenderedPageBreak/>
        <w:t xml:space="preserve">uprawniony według swojego wyboru do usunięcia przedmiotowych wad we własnym zakresie lub zlecenia ich usunięcia innemu </w:t>
      </w:r>
      <w:r w:rsidRPr="00356D89">
        <w:rPr>
          <w:rFonts w:ascii="Arial" w:hAnsi="Arial" w:cs="Arial"/>
          <w:sz w:val="22"/>
          <w:szCs w:val="22"/>
        </w:rPr>
        <w:t xml:space="preserve">podmiotowi, </w:t>
      </w:r>
      <w:r w:rsidRPr="00356D89">
        <w:rPr>
          <w:rFonts w:ascii="Arial" w:hAnsi="Arial" w:cs="Arial"/>
          <w:i/>
          <w:sz w:val="22"/>
          <w:szCs w:val="22"/>
        </w:rPr>
        <w:t>żądając od Wykonawcy zwrotu poniesionych kosztów.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</w:p>
    <w:p w14:paraId="103206D6" w14:textId="77777777" w:rsidR="00537D2A" w:rsidRPr="0060162F" w:rsidRDefault="00537D2A" w:rsidP="00537D2A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celu </w:t>
      </w:r>
      <w:r w:rsidRPr="00922479">
        <w:rPr>
          <w:rFonts w:ascii="Arial" w:hAnsi="Arial" w:cs="Arial"/>
          <w:sz w:val="22"/>
          <w:szCs w:val="22"/>
        </w:rPr>
        <w:t>uniknięcia wątpliwości Strony potwierdzają, iż Wynagrodzenie Wykonawcy obejmuje Wynagrodzenie z tytułu gwarancji i świadczenia usług gwarancyjnych.</w:t>
      </w:r>
    </w:p>
    <w:p w14:paraId="29AF9EEB" w14:textId="77777777" w:rsidR="00537D2A" w:rsidRDefault="00537D2A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4CB7238" w14:textId="05F54076" w:rsidR="0060162F" w:rsidRPr="0060162F" w:rsidRDefault="0060162F" w:rsidP="009D0752">
      <w:pPr>
        <w:pStyle w:val="Akapitzlist"/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</w:p>
    <w:p w14:paraId="3ADC5BD9" w14:textId="777777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>§ 9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pełną odpowiedzialność za należyte, a w tym terminowe wykonanie Umowy</w:t>
      </w:r>
      <w:r>
        <w:rPr>
          <w:rFonts w:ascii="Arial" w:hAnsi="Arial" w:cs="Arial"/>
          <w:sz w:val="22"/>
          <w:szCs w:val="22"/>
        </w:rPr>
        <w:t>.</w:t>
      </w:r>
    </w:p>
    <w:p w14:paraId="5AD83806" w14:textId="794A0BC2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Członkowie </w:t>
      </w:r>
      <w:r w:rsidRPr="00922479">
        <w:rPr>
          <w:rFonts w:ascii="Arial" w:hAnsi="Arial" w:cs="Arial"/>
          <w:sz w:val="22"/>
          <w:szCs w:val="22"/>
        </w:rPr>
        <w:t xml:space="preserve">Konsorcjum ponoszą solidarną odpowiedzialność za należyte, a w tym terminowe wykonanie Umowy oraz za wniesienie zabezpieczenia należytego wykonania </w:t>
      </w:r>
      <w:proofErr w:type="gramStart"/>
      <w:r w:rsidRPr="00922479">
        <w:rPr>
          <w:rFonts w:ascii="Arial" w:hAnsi="Arial" w:cs="Arial"/>
          <w:sz w:val="22"/>
          <w:szCs w:val="22"/>
        </w:rPr>
        <w:t>Umowy.*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i/>
          <w:sz w:val="22"/>
          <w:szCs w:val="22"/>
          <w:highlight w:val="green"/>
        </w:rPr>
        <w:t>(dotyczy tylko, gdy mamy Wykonawcę w formie konsorcjum)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7A07E400" w14:textId="777777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10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2F3DD669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2" w:name="_Hlk156827019"/>
      <w:r w:rsidRPr="00922479">
        <w:rPr>
          <w:rFonts w:ascii="Arial" w:eastAsia="Arial Unicode MS" w:hAnsi="Arial" w:cs="Arial"/>
          <w:sz w:val="22"/>
          <w:szCs w:val="22"/>
        </w:rPr>
        <w:t xml:space="preserve">przypadku niewykonania w terminie lub nienależytego wykonania przedmiotu Umowy Zamawiający jest uprawniony do żądania od Wykonawcy następujących kar umownych: </w:t>
      </w:r>
    </w:p>
    <w:p w14:paraId="0A1C1BD5" w14:textId="05F0BE26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nieterminowego świadczenia Usług – karę umowną w wysokości </w:t>
      </w:r>
      <w:r w:rsidR="00866A94">
        <w:rPr>
          <w:rFonts w:ascii="Arial" w:hAnsi="Arial" w:cs="Arial"/>
          <w:sz w:val="22"/>
          <w:szCs w:val="22"/>
        </w:rPr>
        <w:t>0.5</w:t>
      </w:r>
      <w:r w:rsidRPr="00922479">
        <w:rPr>
          <w:rFonts w:ascii="Arial" w:hAnsi="Arial" w:cs="Arial"/>
          <w:sz w:val="22"/>
          <w:szCs w:val="22"/>
        </w:rPr>
        <w:t xml:space="preserve"> % wartości netto opóźnionej Usługi za każdy rozpoczęty dzień zwłoki;</w:t>
      </w:r>
    </w:p>
    <w:p w14:paraId="736462EA" w14:textId="7B86AD40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w przypadku niezgodnego z Umową świadczenia Usług – karę umowną w wysokości </w:t>
      </w:r>
      <w:r w:rsidR="005270B9">
        <w:rPr>
          <w:rFonts w:ascii="Arial" w:hAnsi="Arial" w:cs="Arial"/>
          <w:sz w:val="22"/>
          <w:szCs w:val="22"/>
        </w:rPr>
        <w:t>10</w:t>
      </w:r>
      <w:r w:rsidRPr="00922479">
        <w:rPr>
          <w:rFonts w:ascii="Arial" w:hAnsi="Arial" w:cs="Arial"/>
          <w:sz w:val="22"/>
          <w:szCs w:val="22"/>
        </w:rPr>
        <w:t xml:space="preserve"> % wartości netto niezgodnej z Umową Usługi, za każdy przypadek niezgodnej z Umową Usługi;</w:t>
      </w:r>
    </w:p>
    <w:p w14:paraId="6D338F1C" w14:textId="703E3206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</w:t>
      </w:r>
      <w:r w:rsidR="00F4755C">
        <w:rPr>
          <w:rFonts w:ascii="Arial" w:hAnsi="Arial" w:cs="Arial"/>
          <w:sz w:val="22"/>
          <w:szCs w:val="22"/>
        </w:rPr>
        <w:t xml:space="preserve">zwłoki </w:t>
      </w:r>
      <w:r w:rsidRPr="00922479">
        <w:rPr>
          <w:rFonts w:ascii="Arial" w:hAnsi="Arial" w:cs="Arial"/>
          <w:sz w:val="22"/>
          <w:szCs w:val="22"/>
        </w:rPr>
        <w:t xml:space="preserve">w realizacji usług gwarancyjnych – karę umowną w wysokości </w:t>
      </w:r>
      <w:r w:rsidR="001C7E7B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% wartości netto Usługi obarczonej wadą;</w:t>
      </w:r>
    </w:p>
    <w:p w14:paraId="7AF1BB58" w14:textId="3DB073CF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</w:t>
      </w:r>
      <w:r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273EC4">
        <w:rPr>
          <w:rFonts w:ascii="Arial" w:hAnsi="Arial" w:cs="Arial"/>
          <w:sz w:val="22"/>
          <w:szCs w:val="22"/>
        </w:rPr>
        <w:t xml:space="preserve">10 </w:t>
      </w:r>
      <w:r w:rsidRPr="00922479">
        <w:rPr>
          <w:rFonts w:ascii="Arial" w:hAnsi="Arial" w:cs="Arial"/>
          <w:sz w:val="22"/>
          <w:szCs w:val="22"/>
        </w:rPr>
        <w:t xml:space="preserve">% Wynagrodzenia netto, o którym mowa w </w:t>
      </w:r>
      <w:r w:rsidRPr="00922479">
        <w:rPr>
          <w:rFonts w:ascii="Arial" w:hAnsi="Arial" w:cs="Arial"/>
          <w:sz w:val="22"/>
          <w:szCs w:val="22"/>
          <w:highlight w:val="cyan"/>
        </w:rPr>
        <w:t xml:space="preserve">§ 7 ust. 1 pkt. 3 lit. </w:t>
      </w:r>
      <w:r w:rsidRPr="000F53A5">
        <w:rPr>
          <w:rFonts w:ascii="Arial" w:hAnsi="Arial" w:cs="Arial"/>
          <w:sz w:val="22"/>
          <w:szCs w:val="22"/>
          <w:highlight w:val="cyan"/>
        </w:rPr>
        <w:t>a</w:t>
      </w:r>
      <w:r w:rsidR="000F53A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922479">
        <w:rPr>
          <w:rFonts w:ascii="Arial" w:hAnsi="Arial" w:cs="Arial"/>
          <w:sz w:val="22"/>
          <w:szCs w:val="22"/>
        </w:rPr>
        <w:t>Umowy;*</w:t>
      </w:r>
      <w:proofErr w:type="gramEnd"/>
    </w:p>
    <w:bookmarkEnd w:id="2"/>
    <w:p w14:paraId="606AB60B" w14:textId="33604C6A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</w:t>
      </w:r>
      <w:r>
        <w:rPr>
          <w:rFonts w:ascii="Arial" w:hAnsi="Arial" w:cs="Arial"/>
          <w:sz w:val="22"/>
          <w:szCs w:val="22"/>
        </w:rPr>
        <w:t xml:space="preserve"> przy uwzględnieniu</w:t>
      </w:r>
      <w:r w:rsidRPr="00922479">
        <w:rPr>
          <w:rFonts w:ascii="Arial" w:hAnsi="Arial" w:cs="Arial"/>
          <w:sz w:val="22"/>
          <w:szCs w:val="22"/>
        </w:rPr>
        <w:t>, że podstawą do żądania tej innej kary umownej jest okoliczność stanowiąca jednocześnie przyczynę odstąpienia przez Zamawiającego od Umowy.</w:t>
      </w:r>
    </w:p>
    <w:p w14:paraId="78D6B80F" w14:textId="62D8016E" w:rsidR="00DF677C" w:rsidRPr="00922479" w:rsidRDefault="009E44AA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K</w:t>
      </w:r>
      <w:r w:rsidR="00DF677C" w:rsidRPr="00922479">
        <w:rPr>
          <w:rFonts w:ascii="Arial" w:eastAsia="Arial Unicode MS" w:hAnsi="Arial" w:cs="Arial"/>
          <w:sz w:val="22"/>
          <w:szCs w:val="22"/>
        </w:rPr>
        <w:t xml:space="preserve">ary umowne płatne będą w terminie </w:t>
      </w:r>
      <w:r w:rsidR="00E94694">
        <w:rPr>
          <w:rFonts w:ascii="Arial" w:eastAsia="Arial Unicode MS" w:hAnsi="Arial" w:cs="Arial"/>
          <w:sz w:val="22"/>
          <w:szCs w:val="22"/>
        </w:rPr>
        <w:t>14</w:t>
      </w:r>
      <w:r w:rsidR="00DF677C" w:rsidRPr="00922479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605FFF26" w14:textId="152F3B75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Zamawiającemu przysługuje prawo potrącenia naliczonych i należnych mu kar umownych z należnego Wykonawcy Wynagrodzenia brutto </w:t>
      </w:r>
      <w:r w:rsidRPr="006F37AE">
        <w:rPr>
          <w:rFonts w:ascii="Arial" w:eastAsia="Arial Unicode MS" w:hAnsi="Arial" w:cs="Arial"/>
          <w:sz w:val="22"/>
          <w:szCs w:val="22"/>
        </w:rPr>
        <w:t>oraz / lub z zabezpieczenia należytego wykonania umowy</w:t>
      </w:r>
      <w:r w:rsidRPr="00922479">
        <w:rPr>
          <w:rFonts w:ascii="Arial" w:eastAsia="Arial Unicode MS" w:hAnsi="Arial" w:cs="Arial"/>
          <w:sz w:val="22"/>
          <w:szCs w:val="22"/>
        </w:rPr>
        <w:t>, na co Wykonawca wyraża zgodę.</w:t>
      </w:r>
    </w:p>
    <w:p w14:paraId="5DCC3DA1" w14:textId="77777777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4748A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6A8AD089" w14:textId="4CA4CFA5" w:rsidR="00DF677C" w:rsidRPr="00DF677C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FE551F">
        <w:rPr>
          <w:rFonts w:ascii="Arial" w:eastAsia="Arial Unicode MS" w:hAnsi="Arial" w:cs="Arial"/>
          <w:sz w:val="22"/>
          <w:szCs w:val="22"/>
        </w:rPr>
        <w:t>30</w:t>
      </w:r>
      <w:r w:rsidRPr="007A44E5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7A44E5">
        <w:rPr>
          <w:rFonts w:ascii="Arial" w:hAnsi="Arial" w:cs="Arial"/>
          <w:sz w:val="22"/>
          <w:szCs w:val="22"/>
        </w:rPr>
        <w:t>o którym mowa w</w:t>
      </w:r>
      <w:r w:rsidRPr="00AE1CCA">
        <w:rPr>
          <w:rFonts w:ascii="Arial" w:hAnsi="Arial" w:cs="Arial"/>
          <w:sz w:val="22"/>
          <w:szCs w:val="22"/>
        </w:rPr>
        <w:t xml:space="preserve"> </w:t>
      </w:r>
      <w:r w:rsidRPr="004B29DA">
        <w:rPr>
          <w:rFonts w:ascii="Arial" w:hAnsi="Arial" w:cs="Arial"/>
          <w:sz w:val="22"/>
          <w:szCs w:val="22"/>
        </w:rPr>
        <w:t>§ 7 ust. 1.</w:t>
      </w:r>
    </w:p>
    <w:p w14:paraId="4A701DA7" w14:textId="77777777" w:rsidR="00DA0FEA" w:rsidRDefault="00DA0FEA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9C6AB0F" w14:textId="77777777" w:rsidR="00DA0FEA" w:rsidRDefault="00DA0FEA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7B66041" w14:textId="388C0A61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11</w:t>
      </w:r>
    </w:p>
    <w:p w14:paraId="2A97A04A" w14:textId="77777777" w:rsidR="00DF677C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Ubezpieczenie*</w:t>
      </w:r>
    </w:p>
    <w:p w14:paraId="27951061" w14:textId="222EB9A2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 terminie </w:t>
      </w:r>
      <w:r w:rsidR="00FF28FD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</w:t>
      </w:r>
      <w:r w:rsidR="00FF28FD">
        <w:rPr>
          <w:rFonts w:ascii="Arial" w:hAnsi="Arial" w:cs="Arial"/>
          <w:sz w:val="22"/>
          <w:szCs w:val="22"/>
        </w:rPr>
        <w:t xml:space="preserve"> </w:t>
      </w:r>
      <w:r w:rsidR="00881136">
        <w:rPr>
          <w:rFonts w:ascii="Arial" w:hAnsi="Arial" w:cs="Arial"/>
          <w:sz w:val="22"/>
          <w:szCs w:val="22"/>
        </w:rPr>
        <w:t>2</w:t>
      </w:r>
      <w:r w:rsidR="0004125B">
        <w:rPr>
          <w:rFonts w:ascii="Arial" w:hAnsi="Arial" w:cs="Arial"/>
          <w:sz w:val="22"/>
          <w:szCs w:val="22"/>
        </w:rPr>
        <w:t xml:space="preserve">00 000 </w:t>
      </w:r>
      <w:r w:rsidRPr="00922479">
        <w:rPr>
          <w:rFonts w:ascii="Arial" w:hAnsi="Arial" w:cs="Arial"/>
          <w:sz w:val="22"/>
          <w:szCs w:val="22"/>
        </w:rPr>
        <w:t>zł (słownie:</w:t>
      </w:r>
      <w:r w:rsidR="00ED3CCA">
        <w:rPr>
          <w:rFonts w:ascii="Arial" w:hAnsi="Arial" w:cs="Arial"/>
          <w:sz w:val="22"/>
          <w:szCs w:val="22"/>
        </w:rPr>
        <w:t xml:space="preserve"> dwieście tysięcy złotych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1CA23421" w14:textId="61290D69" w:rsidR="00DF677C" w:rsidRPr="009B324E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</w:t>
      </w:r>
      <w:r w:rsidR="004A44D1">
        <w:rPr>
          <w:rFonts w:ascii="Arial" w:hAnsi="Arial" w:cs="Arial"/>
          <w:sz w:val="22"/>
          <w:szCs w:val="22"/>
        </w:rPr>
        <w:t xml:space="preserve"> lub czyste straty majątkowe (szkody inne niż szkody osobowe)</w:t>
      </w:r>
      <w:r w:rsidRPr="00922479">
        <w:rPr>
          <w:rFonts w:ascii="Arial" w:hAnsi="Arial" w:cs="Arial"/>
          <w:sz w:val="22"/>
          <w:szCs w:val="22"/>
        </w:rPr>
        <w:t>.</w:t>
      </w:r>
      <w:r w:rsidR="00A82FBF">
        <w:rPr>
          <w:rFonts w:ascii="Arial" w:hAnsi="Arial" w:cs="Arial"/>
          <w:sz w:val="22"/>
          <w:szCs w:val="22"/>
        </w:rPr>
        <w:t xml:space="preserve"> </w:t>
      </w:r>
    </w:p>
    <w:p w14:paraId="15B69621" w14:textId="5AE49CB6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Franszyza nie może być wyższa niż </w:t>
      </w:r>
      <w:r w:rsidR="003D304A">
        <w:rPr>
          <w:rFonts w:ascii="Arial" w:hAnsi="Arial" w:cs="Arial"/>
          <w:sz w:val="22"/>
          <w:szCs w:val="22"/>
        </w:rPr>
        <w:t xml:space="preserve">1500 </w:t>
      </w:r>
      <w:r w:rsidRPr="00922479">
        <w:rPr>
          <w:rFonts w:ascii="Arial" w:hAnsi="Arial" w:cs="Arial"/>
          <w:sz w:val="22"/>
          <w:szCs w:val="22"/>
        </w:rPr>
        <w:t>zł (słownie:</w:t>
      </w:r>
      <w:r w:rsidR="003D304A">
        <w:rPr>
          <w:rFonts w:ascii="Arial" w:hAnsi="Arial" w:cs="Arial"/>
          <w:sz w:val="22"/>
          <w:szCs w:val="22"/>
        </w:rPr>
        <w:t xml:space="preserve"> </w:t>
      </w:r>
      <w:r w:rsidR="00ED3CCA">
        <w:rPr>
          <w:rFonts w:ascii="Arial" w:hAnsi="Arial" w:cs="Arial"/>
          <w:sz w:val="22"/>
          <w:szCs w:val="22"/>
        </w:rPr>
        <w:t xml:space="preserve">jeden </w:t>
      </w:r>
      <w:r w:rsidR="003D304A">
        <w:rPr>
          <w:rFonts w:ascii="Arial" w:hAnsi="Arial" w:cs="Arial"/>
          <w:sz w:val="22"/>
          <w:szCs w:val="22"/>
        </w:rPr>
        <w:t>tysiąc pięćset</w:t>
      </w:r>
      <w:r w:rsidR="00ED3CC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D3CCA">
        <w:rPr>
          <w:rFonts w:ascii="Arial" w:hAnsi="Arial" w:cs="Arial"/>
          <w:sz w:val="22"/>
          <w:szCs w:val="22"/>
        </w:rPr>
        <w:t>złotych</w:t>
      </w:r>
      <w:r w:rsidR="0031043F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)</w:t>
      </w:r>
      <w:proofErr w:type="gramEnd"/>
      <w:r w:rsidRPr="00922479">
        <w:rPr>
          <w:rFonts w:ascii="Arial" w:hAnsi="Arial" w:cs="Arial"/>
          <w:sz w:val="22"/>
          <w:szCs w:val="22"/>
        </w:rPr>
        <w:t>.</w:t>
      </w:r>
    </w:p>
    <w:p w14:paraId="18AA360D" w14:textId="778AC483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i przekazania kopii nowej polisy</w:t>
      </w:r>
      <w:r w:rsidR="00E11E06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</w:t>
      </w:r>
      <w:r w:rsidR="003717D3">
        <w:rPr>
          <w:rFonts w:ascii="Arial" w:hAnsi="Arial" w:cs="Arial"/>
          <w:sz w:val="22"/>
          <w:szCs w:val="22"/>
        </w:rPr>
        <w:t xml:space="preserve"> 7 </w:t>
      </w:r>
      <w:proofErr w:type="gramStart"/>
      <w:r w:rsidR="003717D3">
        <w:rPr>
          <w:rFonts w:ascii="Arial" w:hAnsi="Arial" w:cs="Arial"/>
          <w:sz w:val="22"/>
          <w:szCs w:val="22"/>
        </w:rPr>
        <w:t xml:space="preserve">dni </w:t>
      </w:r>
      <w:r w:rsidRPr="00922479">
        <w:rPr>
          <w:rFonts w:ascii="Arial" w:hAnsi="Arial" w:cs="Arial"/>
          <w:sz w:val="22"/>
          <w:szCs w:val="22"/>
        </w:rPr>
        <w:t xml:space="preserve"> przed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pierwotnym terminem jej wygaśnięcia.</w:t>
      </w:r>
    </w:p>
    <w:p w14:paraId="6C98D531" w14:textId="77777777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3E379736" w14:textId="36402A79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 o których mowa w ust. 1</w:t>
      </w:r>
      <w:r w:rsidR="003717D3">
        <w:rPr>
          <w:rFonts w:ascii="Arial" w:hAnsi="Arial" w:cs="Arial"/>
          <w:sz w:val="22"/>
          <w:szCs w:val="22"/>
        </w:rPr>
        <w:t xml:space="preserve"> - </w:t>
      </w:r>
      <w:r w:rsidRPr="00922479">
        <w:rPr>
          <w:rFonts w:ascii="Arial" w:hAnsi="Arial" w:cs="Arial"/>
          <w:sz w:val="22"/>
          <w:szCs w:val="22"/>
        </w:rPr>
        <w:t>4 Zamawiający uprawniony jest według swego wyboru:</w:t>
      </w:r>
    </w:p>
    <w:p w14:paraId="401D5DFA" w14:textId="556B03F8" w:rsidR="00DF677C" w:rsidRDefault="00DF677C" w:rsidP="00AD232C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0363270B" w14:textId="2C89C68F" w:rsidR="00DF677C" w:rsidRPr="00DF677C" w:rsidRDefault="00DF677C" w:rsidP="00AD232C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żądania </w:t>
      </w:r>
      <w:r w:rsidRPr="00922479">
        <w:rPr>
          <w:rFonts w:ascii="Arial" w:hAnsi="Arial" w:cs="Arial"/>
          <w:sz w:val="22"/>
          <w:szCs w:val="22"/>
        </w:rPr>
        <w:t>od Wykonawcy zapłaty na swoją rzecz kary umownej, o której mowa w </w:t>
      </w:r>
      <w:r w:rsidRPr="00922479">
        <w:rPr>
          <w:rFonts w:ascii="Arial" w:hAnsi="Arial" w:cs="Arial"/>
          <w:sz w:val="22"/>
          <w:szCs w:val="22"/>
          <w:highlight w:val="cyan"/>
        </w:rPr>
        <w:t xml:space="preserve">§ 10 ust. 1 pkt </w:t>
      </w:r>
      <w:r w:rsidR="00CE44C7" w:rsidRPr="00CE44C7">
        <w:rPr>
          <w:rFonts w:ascii="Arial" w:hAnsi="Arial" w:cs="Arial"/>
          <w:sz w:val="22"/>
          <w:szCs w:val="22"/>
          <w:highlight w:val="cyan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Umowy.</w:t>
      </w:r>
    </w:p>
    <w:p w14:paraId="64FD31A9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12</w:t>
      </w:r>
    </w:p>
    <w:p w14:paraId="60670758" w14:textId="0C74A638" w:rsidR="00DF677C" w:rsidRDefault="00DF677C" w:rsidP="00DF677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  <w:r w:rsidR="007F1ED2">
        <w:rPr>
          <w:rFonts w:ascii="Arial" w:hAnsi="Arial" w:cs="Arial"/>
          <w:b/>
          <w:sz w:val="22"/>
          <w:szCs w:val="22"/>
        </w:rPr>
        <w:t>- nie dotyczy</w:t>
      </w:r>
    </w:p>
    <w:p w14:paraId="0EC458C8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13</w:t>
      </w:r>
    </w:p>
    <w:p w14:paraId="1D8EAFC0" w14:textId="6E1F85B2" w:rsidR="00DF677C" w:rsidRDefault="00DF677C" w:rsidP="00DF677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  <w:r w:rsidR="002F6715">
        <w:rPr>
          <w:rFonts w:ascii="Arial" w:hAnsi="Arial" w:cs="Arial"/>
          <w:b/>
          <w:sz w:val="22"/>
          <w:szCs w:val="22"/>
        </w:rPr>
        <w:t>- nie dotyczy</w:t>
      </w:r>
    </w:p>
    <w:p w14:paraId="3F256259" w14:textId="77777777" w:rsidR="002F6715" w:rsidRDefault="002F6715" w:rsidP="00DF677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ED0A0D9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3A8B530" w14:textId="77777777" w:rsidR="003A41D2" w:rsidRPr="00AA543B" w:rsidRDefault="003A41D2" w:rsidP="00AD232C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</w:t>
      </w:r>
      <w:r w:rsidRPr="00922479">
        <w:rPr>
          <w:rFonts w:ascii="Arial" w:hAnsi="Arial" w:cs="Arial"/>
          <w:sz w:val="22"/>
          <w:szCs w:val="22"/>
        </w:rPr>
        <w:lastRenderedPageBreak/>
        <w:t>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0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46374D18" w14:textId="77777777" w:rsidR="002F6715" w:rsidRDefault="002F6715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B0C8A72" w14:textId="77777777" w:rsidR="002F6715" w:rsidRDefault="002F6715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C7DED07" w14:textId="77777777" w:rsidR="002F6715" w:rsidRDefault="002F6715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53051CD" w14:textId="77777777" w:rsidR="002F6715" w:rsidRDefault="002F6715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8708124" w14:textId="77777777" w:rsidR="002F6715" w:rsidRDefault="002F6715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3E362E3" w14:textId="79BED14D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15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1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39C0BD5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lastRenderedPageBreak/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10344C62" w14:textId="77777777" w:rsidR="002F6715" w:rsidRPr="002F6715" w:rsidRDefault="002F6715" w:rsidP="002F6715">
      <w:p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sz w:val="22"/>
          <w:szCs w:val="22"/>
        </w:rPr>
      </w:pPr>
    </w:p>
    <w:p w14:paraId="7C5FB240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16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2886C512" w14:textId="4F9460F8" w:rsidR="003A41D2" w:rsidRDefault="003A41D2" w:rsidP="003A41D2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>(art.</w:t>
      </w:r>
      <w:r w:rsidR="00491F30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509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</w:t>
      </w:r>
      <w:r w:rsidR="00491F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CD379AE" w14:textId="77777777" w:rsidR="001C48E1" w:rsidRPr="003A41D2" w:rsidRDefault="001C48E1" w:rsidP="003A41D2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2437E7E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17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7178ED2D" w14:textId="2BA9BB76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4A157B">
        <w:rPr>
          <w:rFonts w:ascii="Arial" w:hAnsi="Arial" w:cs="Arial"/>
          <w:sz w:val="22"/>
          <w:szCs w:val="22"/>
        </w:rPr>
        <w:t xml:space="preserve">14 </w:t>
      </w:r>
      <w:r w:rsidRPr="00922479">
        <w:rPr>
          <w:rFonts w:ascii="Arial" w:hAnsi="Arial" w:cs="Arial"/>
          <w:sz w:val="22"/>
          <w:szCs w:val="22"/>
        </w:rPr>
        <w:t>dni od upływu terminu świadczenia danej Usługi</w:t>
      </w:r>
      <w:r w:rsidR="00B077E8">
        <w:rPr>
          <w:rFonts w:ascii="Arial" w:hAnsi="Arial" w:cs="Arial"/>
          <w:sz w:val="22"/>
          <w:szCs w:val="22"/>
        </w:rPr>
        <w:t>;</w:t>
      </w:r>
    </w:p>
    <w:p w14:paraId="472FBF46" w14:textId="790A4847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wykonuje Umowę w sposób </w:t>
      </w:r>
      <w:proofErr w:type="gramStart"/>
      <w:r w:rsidRPr="00922479">
        <w:rPr>
          <w:rFonts w:ascii="Arial" w:hAnsi="Arial" w:cs="Arial"/>
          <w:sz w:val="22"/>
          <w:szCs w:val="22"/>
        </w:rPr>
        <w:t>wadliwy,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albo sprzeczny z Umową, mimo wezwania Zamawiającego do zmiany sposobu wykonania i wyznaczenia mu w tym celu odpowiedniego, nie krótszego niż 3 dni, terminu – w terminie </w:t>
      </w:r>
      <w:r w:rsidR="000D07E1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B077E8">
        <w:rPr>
          <w:rFonts w:ascii="Arial" w:hAnsi="Arial" w:cs="Arial"/>
          <w:sz w:val="22"/>
          <w:szCs w:val="22"/>
        </w:rPr>
        <w:t>;</w:t>
      </w:r>
    </w:p>
    <w:p w14:paraId="0DC9B7E0" w14:textId="5E9724CF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 terminie </w:t>
      </w:r>
      <w:r w:rsidR="003875A0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0E9FBEE1" w14:textId="606ACCD2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nie zapewni zabezpieczenia należytego wykonania Umowy zgodnie z </w:t>
      </w:r>
      <w:r w:rsidRPr="00922479">
        <w:rPr>
          <w:rFonts w:ascii="Arial" w:hAnsi="Arial" w:cs="Arial"/>
          <w:sz w:val="22"/>
          <w:szCs w:val="22"/>
          <w:highlight w:val="cyan"/>
        </w:rPr>
        <w:t>§ 12 ust. 2</w:t>
      </w:r>
      <w:r w:rsidRPr="00922479">
        <w:rPr>
          <w:rFonts w:ascii="Arial" w:hAnsi="Arial" w:cs="Arial"/>
          <w:sz w:val="22"/>
          <w:szCs w:val="22"/>
        </w:rPr>
        <w:t xml:space="preserve"> w tym, gdy niemożliwe okaże się skorzystanie przez Zamawiającego z uprawnień uregulowanych w </w:t>
      </w:r>
      <w:r w:rsidRPr="00922479">
        <w:rPr>
          <w:rFonts w:ascii="Arial" w:hAnsi="Arial" w:cs="Arial"/>
          <w:sz w:val="22"/>
          <w:szCs w:val="22"/>
          <w:highlight w:val="cyan"/>
        </w:rPr>
        <w:t>§ 12 ust. 3</w:t>
      </w:r>
      <w:r w:rsidRPr="00922479">
        <w:rPr>
          <w:rFonts w:ascii="Arial" w:hAnsi="Arial" w:cs="Arial"/>
          <w:sz w:val="22"/>
          <w:szCs w:val="22"/>
        </w:rPr>
        <w:t xml:space="preserve"> Umowy. Zamawiający ma prawo skorzystać z uprawnienia określonego powyżej w terminie 30 dni roboczych od chwili niezapewnienia ważnego i wykonalnego zabezpieczenia należytego wykonania umowy</w:t>
      </w:r>
      <w:r w:rsidR="00B077E8">
        <w:rPr>
          <w:rFonts w:ascii="Arial" w:hAnsi="Arial" w:cs="Arial"/>
          <w:sz w:val="22"/>
          <w:szCs w:val="22"/>
        </w:rPr>
        <w:t>;</w:t>
      </w:r>
    </w:p>
    <w:p w14:paraId="216A818D" w14:textId="3C768B2E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Pr="00922479">
        <w:rPr>
          <w:rFonts w:ascii="Arial" w:hAnsi="Arial" w:cs="Arial"/>
          <w:sz w:val="22"/>
          <w:szCs w:val="22"/>
          <w:highlight w:val="cyan"/>
        </w:rPr>
        <w:t>§ 11</w:t>
      </w:r>
      <w:r w:rsidRPr="00922479">
        <w:rPr>
          <w:rFonts w:ascii="Arial" w:hAnsi="Arial" w:cs="Arial"/>
          <w:sz w:val="22"/>
          <w:szCs w:val="22"/>
        </w:rPr>
        <w:t xml:space="preserve"> Umowy</w:t>
      </w:r>
      <w:r w:rsidRPr="00F525E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– </w:t>
      </w:r>
      <w:r w:rsidRPr="00F525E8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011E3E">
        <w:rPr>
          <w:rFonts w:ascii="Arial" w:hAnsi="Arial" w:cs="Arial"/>
          <w:sz w:val="22"/>
          <w:szCs w:val="22"/>
        </w:rPr>
        <w:t xml:space="preserve">14 </w:t>
      </w:r>
      <w:r w:rsidRPr="00F525E8">
        <w:rPr>
          <w:rFonts w:ascii="Arial" w:hAnsi="Arial" w:cs="Arial"/>
          <w:sz w:val="22"/>
          <w:szCs w:val="22"/>
        </w:rPr>
        <w:t>dni</w:t>
      </w:r>
      <w:r w:rsidR="00825697">
        <w:rPr>
          <w:rFonts w:ascii="Arial" w:hAnsi="Arial" w:cs="Arial"/>
          <w:sz w:val="22"/>
          <w:szCs w:val="22"/>
        </w:rPr>
        <w:t>.</w:t>
      </w:r>
    </w:p>
    <w:p w14:paraId="733ACCC0" w14:textId="02B5B154" w:rsidR="00287B4C" w:rsidRPr="001C48E1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1A46CCE2" w14:textId="77777777" w:rsidR="001C48E1" w:rsidRPr="00287B4C" w:rsidRDefault="001C48E1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</w:p>
    <w:p w14:paraId="53D6567F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18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Rozwiązanie Umowy</w:t>
      </w:r>
    </w:p>
    <w:p w14:paraId="5B9E1F7C" w14:textId="4E014CE6" w:rsidR="00287B4C" w:rsidRPr="00922479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rozwiązać umowę za </w:t>
      </w:r>
      <w:r w:rsidR="0031350F">
        <w:rPr>
          <w:rFonts w:ascii="Arial" w:hAnsi="Arial" w:cs="Arial"/>
          <w:sz w:val="22"/>
          <w:szCs w:val="22"/>
        </w:rPr>
        <w:t>14 dniowym</w:t>
      </w:r>
      <w:r w:rsidRPr="00922479">
        <w:rPr>
          <w:rFonts w:ascii="Arial" w:hAnsi="Arial" w:cs="Arial"/>
          <w:sz w:val="22"/>
          <w:szCs w:val="22"/>
        </w:rPr>
        <w:t xml:space="preserve"> okresem wypowiedzenia w przypadku</w:t>
      </w:r>
      <w:r w:rsidR="0031350F">
        <w:rPr>
          <w:rFonts w:ascii="Arial" w:hAnsi="Arial" w:cs="Arial"/>
          <w:sz w:val="22"/>
          <w:szCs w:val="22"/>
        </w:rPr>
        <w:t>:</w:t>
      </w:r>
    </w:p>
    <w:p w14:paraId="5C2AB748" w14:textId="17F0C117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3875A0">
        <w:rPr>
          <w:rFonts w:ascii="Arial" w:hAnsi="Arial" w:cs="Arial"/>
          <w:sz w:val="22"/>
          <w:szCs w:val="22"/>
          <w:lang w:eastAsia="ar-SA"/>
        </w:rPr>
        <w:t>10</w:t>
      </w:r>
      <w:r w:rsidRPr="00922479">
        <w:rPr>
          <w:rFonts w:ascii="Arial" w:hAnsi="Arial" w:cs="Arial"/>
          <w:sz w:val="22"/>
          <w:szCs w:val="22"/>
        </w:rPr>
        <w:t xml:space="preserve"> dni;</w:t>
      </w:r>
    </w:p>
    <w:p w14:paraId="6DC619D3" w14:textId="653AF2C3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co </w:t>
      </w:r>
      <w:r w:rsidRPr="0031350F">
        <w:rPr>
          <w:rFonts w:ascii="Arial" w:hAnsi="Arial" w:cs="Arial"/>
          <w:sz w:val="22"/>
          <w:szCs w:val="22"/>
        </w:rPr>
        <w:t xml:space="preserve">najmniej </w:t>
      </w:r>
      <w:r w:rsidRPr="0031350F">
        <w:rPr>
          <w:rFonts w:ascii="Arial" w:hAnsi="Arial" w:cs="Arial"/>
          <w:i/>
          <w:sz w:val="22"/>
          <w:szCs w:val="22"/>
        </w:rPr>
        <w:t xml:space="preserve">dwa </w:t>
      </w:r>
      <w:r w:rsidRPr="0031350F">
        <w:rPr>
          <w:rFonts w:ascii="Arial" w:hAnsi="Arial" w:cs="Arial"/>
          <w:sz w:val="22"/>
          <w:szCs w:val="22"/>
        </w:rPr>
        <w:t>razy</w:t>
      </w:r>
      <w:r w:rsidRPr="00922479">
        <w:rPr>
          <w:rFonts w:ascii="Arial" w:hAnsi="Arial" w:cs="Arial"/>
          <w:sz w:val="22"/>
          <w:szCs w:val="22"/>
        </w:rPr>
        <w:t xml:space="preserve"> zrealizował Usługi w sposób nienależyty lub niezgodny z Umową; </w:t>
      </w:r>
    </w:p>
    <w:p w14:paraId="63D9973B" w14:textId="77777777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EB1427A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7548A18F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31350F">
        <w:rPr>
          <w:rFonts w:ascii="Arial" w:hAnsi="Arial" w:cs="Arial"/>
          <w:sz w:val="22"/>
          <w:szCs w:val="22"/>
          <w:lang w:eastAsia="ar-SA"/>
        </w:rPr>
        <w:t xml:space="preserve">14 </w:t>
      </w:r>
      <w:r w:rsidRPr="00922479">
        <w:rPr>
          <w:rFonts w:ascii="Arial" w:hAnsi="Arial" w:cs="Arial"/>
          <w:sz w:val="22"/>
          <w:szCs w:val="22"/>
        </w:rPr>
        <w:t>dni</w:t>
      </w:r>
      <w:r w:rsidR="0031350F">
        <w:rPr>
          <w:rFonts w:ascii="Arial" w:hAnsi="Arial" w:cs="Arial"/>
          <w:sz w:val="22"/>
          <w:szCs w:val="22"/>
        </w:rPr>
        <w:t>.</w:t>
      </w:r>
    </w:p>
    <w:p w14:paraId="61D8934F" w14:textId="10CC10C6" w:rsidR="00287B4C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31350F">
        <w:rPr>
          <w:rFonts w:ascii="Arial" w:hAnsi="Arial" w:cs="Arial"/>
          <w:sz w:val="22"/>
          <w:szCs w:val="22"/>
          <w:lang w:eastAsia="ar-SA"/>
        </w:rPr>
        <w:t xml:space="preserve">14 </w:t>
      </w:r>
      <w:r w:rsidRPr="00922479">
        <w:rPr>
          <w:rFonts w:ascii="Arial" w:hAnsi="Arial" w:cs="Arial"/>
          <w:sz w:val="22"/>
          <w:szCs w:val="22"/>
        </w:rPr>
        <w:t xml:space="preserve">dniowym okresem wypowiedzenia w </w:t>
      </w:r>
      <w:proofErr w:type="gramStart"/>
      <w:r w:rsidRPr="00922479">
        <w:rPr>
          <w:rFonts w:ascii="Arial" w:hAnsi="Arial" w:cs="Arial"/>
          <w:sz w:val="22"/>
          <w:szCs w:val="22"/>
        </w:rPr>
        <w:t>sytuacji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gdy:</w:t>
      </w:r>
    </w:p>
    <w:p w14:paraId="04304542" w14:textId="62E92F68" w:rsidR="00287B4C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nie przystępuje do odbioru </w:t>
      </w:r>
      <w:proofErr w:type="gramStart"/>
      <w:r w:rsidRPr="00922479">
        <w:rPr>
          <w:rFonts w:ascii="Arial" w:hAnsi="Arial" w:cs="Arial"/>
          <w:sz w:val="22"/>
          <w:szCs w:val="22"/>
        </w:rPr>
        <w:t>Usług,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albo nie współdziała przy realizacji Umowy, w stopniu, który uniemożliwia wykonywanie Umowy</w:t>
      </w:r>
      <w:r w:rsidR="00C60D32">
        <w:rPr>
          <w:rFonts w:ascii="Arial" w:hAnsi="Arial" w:cs="Arial"/>
          <w:sz w:val="22"/>
          <w:szCs w:val="22"/>
        </w:rPr>
        <w:t>.</w:t>
      </w:r>
    </w:p>
    <w:p w14:paraId="52E69E23" w14:textId="60293357" w:rsidR="00287B4C" w:rsidRPr="00287B4C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>bezzasadnie nie wypłaca w terminie Wynagrodzenia i pomimo wyznaczenia dodatkowego 14 dniowego terminu, nadal zalega z zapłatą.</w:t>
      </w:r>
    </w:p>
    <w:p w14:paraId="5EF8038E" w14:textId="157AC7DC" w:rsidR="00287B4C" w:rsidRPr="00287B4C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Pr="00C60D32">
        <w:rPr>
          <w:rFonts w:ascii="Arial" w:hAnsi="Arial" w:cs="Arial"/>
          <w:i/>
          <w:sz w:val="22"/>
          <w:szCs w:val="22"/>
        </w:rPr>
        <w:t>Protokół odbior</w:t>
      </w:r>
      <w:r w:rsidR="00C60D32" w:rsidRPr="00C60D32">
        <w:rPr>
          <w:rFonts w:ascii="Arial" w:hAnsi="Arial" w:cs="Arial"/>
          <w:i/>
          <w:sz w:val="22"/>
          <w:szCs w:val="22"/>
        </w:rPr>
        <w:t>u</w:t>
      </w:r>
      <w:r w:rsidR="00C60D32">
        <w:rPr>
          <w:rFonts w:ascii="Arial" w:hAnsi="Arial" w:cs="Arial"/>
          <w:i/>
          <w:sz w:val="22"/>
          <w:szCs w:val="22"/>
        </w:rPr>
        <w:t xml:space="preserve"> końcowego</w:t>
      </w:r>
      <w:r w:rsidRPr="00C60D32">
        <w:rPr>
          <w:rFonts w:ascii="Arial" w:hAnsi="Arial" w:cs="Arial"/>
          <w:i/>
          <w:sz w:val="22"/>
          <w:szCs w:val="22"/>
        </w:rPr>
        <w:t xml:space="preserve">. </w:t>
      </w:r>
      <w:r w:rsidRPr="00C60D32">
        <w:rPr>
          <w:rFonts w:ascii="Arial" w:hAnsi="Arial" w:cs="Arial"/>
          <w:sz w:val="22"/>
          <w:szCs w:val="22"/>
        </w:rPr>
        <w:t>Dokument</w:t>
      </w:r>
      <w:r w:rsidRPr="00922479">
        <w:rPr>
          <w:rFonts w:ascii="Arial" w:hAnsi="Arial" w:cs="Arial"/>
          <w:sz w:val="22"/>
          <w:szCs w:val="22"/>
        </w:rPr>
        <w:t xml:space="preserve"> ten będzie jedną z podstaw do rozliczenia Umowy 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1531850E" w14:textId="77777777" w:rsidR="00B077E8" w:rsidRDefault="00B077E8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3B33382" w14:textId="11AC2C70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19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74687B1D" w14:textId="77777777" w:rsidR="001365B9" w:rsidRDefault="00E0424E" w:rsidP="001365B9">
      <w:pPr>
        <w:spacing w:line="360" w:lineRule="auto"/>
        <w:rPr>
          <w:rFonts w:ascii="Arial" w:hAnsi="Arial" w:cs="Arial"/>
          <w:sz w:val="22"/>
          <w:szCs w:val="22"/>
        </w:rPr>
      </w:pPr>
      <w:r w:rsidRPr="001365B9">
        <w:rPr>
          <w:rFonts w:ascii="Arial" w:hAnsi="Arial" w:cs="Arial"/>
          <w:sz w:val="22"/>
          <w:szCs w:val="22"/>
        </w:rPr>
        <w:t>Zmiany Umowy są dopuszczalne w przypadku:</w:t>
      </w:r>
    </w:p>
    <w:p w14:paraId="659E5F91" w14:textId="77777777" w:rsidR="001365B9" w:rsidRDefault="001365B9" w:rsidP="001365B9">
      <w:pPr>
        <w:pStyle w:val="Akapitzlist"/>
        <w:numPr>
          <w:ilvl w:val="0"/>
          <w:numId w:val="43"/>
        </w:numPr>
        <w:spacing w:line="360" w:lineRule="auto"/>
        <w:rPr>
          <w:rFonts w:ascii="Arial" w:hAnsi="Arial" w:cs="Arial"/>
          <w:sz w:val="22"/>
          <w:szCs w:val="22"/>
        </w:rPr>
      </w:pPr>
      <w:r w:rsidRPr="001365B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0784FBCC" w14:textId="18CC0311" w:rsidR="001365B9" w:rsidRPr="001365B9" w:rsidRDefault="001365B9" w:rsidP="001365B9">
      <w:pPr>
        <w:pStyle w:val="Akapitzlist"/>
        <w:numPr>
          <w:ilvl w:val="0"/>
          <w:numId w:val="43"/>
        </w:numPr>
        <w:spacing w:line="360" w:lineRule="auto"/>
        <w:rPr>
          <w:rFonts w:ascii="Arial" w:hAnsi="Arial" w:cs="Arial"/>
          <w:sz w:val="22"/>
          <w:szCs w:val="22"/>
        </w:rPr>
      </w:pPr>
      <w:r w:rsidRPr="001365B9">
        <w:rPr>
          <w:rFonts w:ascii="Arial" w:hAnsi="Arial" w:cs="Arial"/>
          <w:sz w:val="22"/>
          <w:szCs w:val="22"/>
        </w:rPr>
        <w:t>zmiany nie są istotne w stosunku do treści zawartej Umowy zakupowej.</w:t>
      </w:r>
    </w:p>
    <w:p w14:paraId="3B067F26" w14:textId="77777777" w:rsidR="001365B9" w:rsidRPr="001365B9" w:rsidRDefault="001365B9" w:rsidP="001365B9">
      <w:pPr>
        <w:pStyle w:val="Akapitzlist"/>
        <w:spacing w:line="360" w:lineRule="auto"/>
        <w:ind w:left="2160"/>
        <w:rPr>
          <w:rFonts w:ascii="Arial" w:hAnsi="Arial" w:cs="Arial"/>
          <w:sz w:val="22"/>
          <w:szCs w:val="22"/>
        </w:rPr>
      </w:pPr>
    </w:p>
    <w:p w14:paraId="5D4F35E0" w14:textId="77777777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1365B9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 xml:space="preserve">z Wykonawcą podczas realizacji Umowy oraz jej koordynowania Zamawiający </w:t>
      </w:r>
      <w:r w:rsidRPr="001365B9">
        <w:rPr>
          <w:rFonts w:ascii="Arial" w:hAnsi="Arial" w:cs="Arial"/>
          <w:sz w:val="22"/>
          <w:szCs w:val="22"/>
        </w:rPr>
        <w:t>wyznacza następującą osobę:</w:t>
      </w:r>
    </w:p>
    <w:p w14:paraId="135F49C2" w14:textId="77777777" w:rsidR="00E0424E" w:rsidRPr="001365B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365B9">
        <w:rPr>
          <w:rFonts w:ascii="Arial" w:hAnsi="Arial" w:cs="Arial"/>
          <w:sz w:val="22"/>
          <w:szCs w:val="22"/>
        </w:rPr>
        <w:t>________, tel. ________, e-mail ________</w:t>
      </w:r>
    </w:p>
    <w:p w14:paraId="499D65B4" w14:textId="77777777" w:rsidR="00E0424E" w:rsidRPr="001365B9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1365B9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365B9">
        <w:rPr>
          <w:rFonts w:ascii="Arial" w:hAnsi="Arial" w:cs="Arial"/>
          <w:sz w:val="22"/>
          <w:szCs w:val="22"/>
        </w:rPr>
        <w:t>________, tel. ________, e-mail ________</w:t>
      </w:r>
    </w:p>
    <w:p w14:paraId="03CF2E19" w14:textId="1501F499" w:rsidR="00E0424E" w:rsidRDefault="00E0424E" w:rsidP="00AD232C">
      <w:pPr>
        <w:pStyle w:val="Akapitzlist"/>
        <w:numPr>
          <w:ilvl w:val="4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Zmiana przedstawicieli Stron, o których mowa w ust. 1 i 2 nie stanowi zmiany Umowy. Zmiana następuje poprzez pisemne oświadczenie złożone drugiej Stronie na piśmie pod rygorem nieważności.</w:t>
      </w:r>
    </w:p>
    <w:p w14:paraId="1660C0DB" w14:textId="77777777" w:rsidR="00775826" w:rsidRDefault="00775826" w:rsidP="00775826">
      <w:pPr>
        <w:spacing w:line="360" w:lineRule="auto"/>
        <w:rPr>
          <w:rFonts w:ascii="Arial" w:hAnsi="Arial" w:cs="Arial"/>
          <w:sz w:val="22"/>
          <w:szCs w:val="22"/>
        </w:rPr>
      </w:pPr>
    </w:p>
    <w:p w14:paraId="1A1A4801" w14:textId="77777777" w:rsidR="00775826" w:rsidRPr="00775826" w:rsidRDefault="00775826" w:rsidP="00775826">
      <w:pPr>
        <w:spacing w:line="360" w:lineRule="auto"/>
        <w:rPr>
          <w:rFonts w:ascii="Arial" w:hAnsi="Arial" w:cs="Arial"/>
          <w:sz w:val="22"/>
          <w:szCs w:val="22"/>
        </w:rPr>
      </w:pPr>
    </w:p>
    <w:p w14:paraId="1BFA2843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21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293786F6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doręczenia na adres wskazany w komparycji Umowy za skuteczne.</w:t>
      </w:r>
    </w:p>
    <w:p w14:paraId="22DA5366" w14:textId="77777777" w:rsidR="00775826" w:rsidRDefault="00775826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317419FC" w14:textId="77777777" w:rsidR="001365B9" w:rsidRDefault="001365B9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42028C82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22</w:t>
      </w:r>
    </w:p>
    <w:p w14:paraId="76D520A7" w14:textId="77777777" w:rsidR="00E0424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77777777" w:rsidR="00E0424E" w:rsidRPr="007C2B44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7C2B44">
        <w:rPr>
          <w:rFonts w:ascii="Arial" w:hAnsi="Arial" w:cs="Arial"/>
          <w:bCs/>
          <w:sz w:val="22"/>
          <w:szCs w:val="22"/>
        </w:rPr>
        <w:t xml:space="preserve">Umowę </w:t>
      </w:r>
      <w:r w:rsidRPr="007C2B44">
        <w:rPr>
          <w:rFonts w:ascii="Arial" w:hAnsi="Arial" w:cs="Arial"/>
          <w:sz w:val="22"/>
          <w:szCs w:val="22"/>
        </w:rPr>
        <w:t xml:space="preserve">sporządzono w dwóch jednobrzmiących egzemplarzach, po jednym egzemplarzu dla każdej ze Stron. </w:t>
      </w:r>
      <w:r w:rsidRPr="007C2B44">
        <w:rPr>
          <w:rFonts w:ascii="Arial" w:hAnsi="Arial" w:cs="Arial"/>
          <w:iCs/>
          <w:sz w:val="22"/>
          <w:szCs w:val="22"/>
        </w:rPr>
        <w:t xml:space="preserve">/ Umowę sporządzono w jednym egzemplarzu, w formie elektronicznej. </w:t>
      </w:r>
      <w:r w:rsidRPr="007C2B44">
        <w:rPr>
          <w:rFonts w:ascii="Arial" w:hAnsi="Arial" w:cs="Arial"/>
          <w:i/>
          <w:iCs/>
          <w:sz w:val="22"/>
          <w:szCs w:val="22"/>
        </w:rPr>
        <w:t>(Należy wskazać wariant właściwy w zależności od formy w jakiej umowa zostaje zawarta.)</w:t>
      </w:r>
    </w:p>
    <w:p w14:paraId="55E71C5D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 xml:space="preserve">pod rygorem nieważności, z zastrzeżeniem </w:t>
      </w:r>
      <w:r w:rsidRPr="00922479">
        <w:rPr>
          <w:rFonts w:ascii="Arial" w:hAnsi="Arial" w:cs="Arial"/>
          <w:sz w:val="22"/>
          <w:szCs w:val="22"/>
          <w:highlight w:val="cyan"/>
        </w:rPr>
        <w:t>§ 19 ust. 2 pkt 1</w:t>
      </w:r>
      <w:r w:rsidRPr="00922479">
        <w:rPr>
          <w:rFonts w:ascii="Arial" w:hAnsi="Arial" w:cs="Arial"/>
          <w:sz w:val="22"/>
          <w:szCs w:val="22"/>
        </w:rPr>
        <w:t xml:space="preserve"> Umowy.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2E1A1EDD" w14:textId="012C0EA3" w:rsidR="00E0424E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583E10E3" w14:textId="77777777" w:rsidR="00775826" w:rsidRDefault="00775826" w:rsidP="00775826">
      <w:pPr>
        <w:spacing w:line="360" w:lineRule="auto"/>
        <w:rPr>
          <w:rFonts w:ascii="Arial" w:hAnsi="Arial" w:cs="Arial"/>
          <w:sz w:val="22"/>
          <w:szCs w:val="22"/>
        </w:rPr>
      </w:pPr>
    </w:p>
    <w:p w14:paraId="79A0C363" w14:textId="77777777" w:rsidR="00775826" w:rsidRDefault="00775826" w:rsidP="00775826">
      <w:pPr>
        <w:spacing w:line="360" w:lineRule="auto"/>
        <w:rPr>
          <w:rFonts w:ascii="Arial" w:hAnsi="Arial" w:cs="Arial"/>
          <w:sz w:val="22"/>
          <w:szCs w:val="22"/>
        </w:rPr>
      </w:pPr>
    </w:p>
    <w:p w14:paraId="3EEE015B" w14:textId="77777777" w:rsidR="00775826" w:rsidRDefault="00775826" w:rsidP="00775826">
      <w:pPr>
        <w:spacing w:line="360" w:lineRule="auto"/>
        <w:rPr>
          <w:rFonts w:ascii="Arial" w:hAnsi="Arial" w:cs="Arial"/>
          <w:sz w:val="22"/>
          <w:szCs w:val="22"/>
        </w:rPr>
      </w:pPr>
    </w:p>
    <w:p w14:paraId="40340557" w14:textId="77777777" w:rsidR="00775826" w:rsidRDefault="00775826" w:rsidP="00775826">
      <w:pPr>
        <w:spacing w:line="360" w:lineRule="auto"/>
        <w:rPr>
          <w:rFonts w:ascii="Arial" w:hAnsi="Arial" w:cs="Arial"/>
          <w:sz w:val="22"/>
          <w:szCs w:val="22"/>
        </w:rPr>
      </w:pPr>
    </w:p>
    <w:p w14:paraId="5627F1F0" w14:textId="77777777" w:rsidR="00775826" w:rsidRDefault="00775826" w:rsidP="00775826">
      <w:pPr>
        <w:spacing w:line="360" w:lineRule="auto"/>
        <w:rPr>
          <w:rFonts w:ascii="Arial" w:hAnsi="Arial" w:cs="Arial"/>
          <w:sz w:val="22"/>
          <w:szCs w:val="22"/>
        </w:rPr>
      </w:pPr>
    </w:p>
    <w:p w14:paraId="30043715" w14:textId="77777777" w:rsidR="00775826" w:rsidRDefault="00775826" w:rsidP="00775826">
      <w:pPr>
        <w:spacing w:line="360" w:lineRule="auto"/>
        <w:rPr>
          <w:rFonts w:ascii="Arial" w:hAnsi="Arial" w:cs="Arial"/>
          <w:sz w:val="22"/>
          <w:szCs w:val="22"/>
        </w:rPr>
      </w:pPr>
    </w:p>
    <w:p w14:paraId="25CFE081" w14:textId="77777777" w:rsidR="00775826" w:rsidRDefault="00775826" w:rsidP="00775826">
      <w:pPr>
        <w:spacing w:line="360" w:lineRule="auto"/>
        <w:rPr>
          <w:rFonts w:ascii="Arial" w:hAnsi="Arial" w:cs="Arial"/>
          <w:sz w:val="22"/>
          <w:szCs w:val="22"/>
        </w:rPr>
      </w:pPr>
    </w:p>
    <w:p w14:paraId="7A7D27DB" w14:textId="77777777" w:rsidR="00E0424E" w:rsidRPr="00E0424E" w:rsidRDefault="00E0424E" w:rsidP="00E0424E">
      <w:pPr>
        <w:spacing w:line="360" w:lineRule="auto"/>
        <w:rPr>
          <w:rFonts w:ascii="Arial" w:hAnsi="Arial" w:cs="Arial"/>
          <w:sz w:val="22"/>
          <w:szCs w:val="22"/>
        </w:rPr>
      </w:pPr>
    </w:p>
    <w:p w14:paraId="09C58FB4" w14:textId="08319C03" w:rsidR="00E0424E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3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  <w:r w:rsidR="000818FB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15DB01C9" w14:textId="715437B1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C80EAA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0E1BE4">
        <w:rPr>
          <w:rFonts w:ascii="Arial" w:hAnsi="Arial" w:cs="Arial"/>
          <w:sz w:val="22"/>
          <w:szCs w:val="22"/>
        </w:rPr>
        <w:t>OPZ</w:t>
      </w:r>
      <w:r w:rsidR="005159EC">
        <w:rPr>
          <w:rFonts w:ascii="Arial" w:hAnsi="Arial" w:cs="Arial"/>
          <w:sz w:val="22"/>
          <w:szCs w:val="22"/>
        </w:rPr>
        <w:t xml:space="preserve"> </w:t>
      </w:r>
    </w:p>
    <w:p w14:paraId="0DE04048" w14:textId="2B4AEAF2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633A43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protokołu odbioru</w:t>
      </w:r>
      <w:r w:rsidR="00C80EAA">
        <w:rPr>
          <w:rFonts w:ascii="Arial" w:hAnsi="Arial" w:cs="Arial"/>
          <w:sz w:val="22"/>
          <w:szCs w:val="22"/>
        </w:rPr>
        <w:t xml:space="preserve"> usługi</w:t>
      </w:r>
    </w:p>
    <w:p w14:paraId="0C460E36" w14:textId="28F44003" w:rsidR="006B45FA" w:rsidRDefault="0093023A" w:rsidP="006B45FA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Załącznik n</w:t>
      </w:r>
      <w:r>
        <w:rPr>
          <w:rFonts w:ascii="Arial" w:hAnsi="Arial" w:cs="Arial"/>
          <w:sz w:val="22"/>
          <w:szCs w:val="22"/>
        </w:rPr>
        <w:t xml:space="preserve">r </w:t>
      </w:r>
      <w:r w:rsidR="00633A43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Pr="00AC17B8">
        <w:rPr>
          <w:rFonts w:ascii="Arial" w:hAnsi="Arial" w:cs="Arial"/>
          <w:sz w:val="22"/>
          <w:szCs w:val="22"/>
        </w:rPr>
        <w:t xml:space="preserve">– </w:t>
      </w:r>
      <w:r w:rsidRPr="00AC17B8">
        <w:rPr>
          <w:rFonts w:ascii="Arial" w:hAnsi="Arial" w:cs="Arial"/>
          <w:i/>
          <w:sz w:val="22"/>
          <w:szCs w:val="22"/>
        </w:rPr>
        <w:t xml:space="preserve">odpis z rejestru przedsiębiorców KRS/wydruk z CEIDG </w:t>
      </w:r>
      <w:r w:rsidRPr="00AC17B8">
        <w:rPr>
          <w:rFonts w:ascii="Arial" w:hAnsi="Arial" w:cs="Arial"/>
          <w:sz w:val="22"/>
          <w:szCs w:val="22"/>
        </w:rPr>
        <w:t>Wykonawcy</w:t>
      </w:r>
    </w:p>
    <w:p w14:paraId="27DC2684" w14:textId="1F8D8397" w:rsidR="00E0424E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Załącznik nr</w:t>
      </w:r>
      <w:r w:rsidR="006B45FA">
        <w:rPr>
          <w:rFonts w:ascii="Arial" w:hAnsi="Arial" w:cs="Arial"/>
          <w:sz w:val="22"/>
          <w:szCs w:val="22"/>
        </w:rPr>
        <w:t xml:space="preserve"> </w:t>
      </w:r>
      <w:r w:rsidR="00633A43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Oświadczenie do faktur elektronicznych</w:t>
      </w:r>
    </w:p>
    <w:p w14:paraId="43BE4E73" w14:textId="065F0D09" w:rsidR="00E0424E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</w:t>
      </w:r>
      <w:r w:rsidR="00C86C6D">
        <w:rPr>
          <w:rFonts w:ascii="Arial" w:hAnsi="Arial" w:cs="Arial"/>
          <w:sz w:val="22"/>
          <w:szCs w:val="22"/>
        </w:rPr>
        <w:t xml:space="preserve"> </w:t>
      </w:r>
      <w:r w:rsidR="00633A43">
        <w:rPr>
          <w:rFonts w:ascii="Arial" w:hAnsi="Arial" w:cs="Arial"/>
          <w:sz w:val="22"/>
          <w:szCs w:val="22"/>
        </w:rPr>
        <w:t>5</w:t>
      </w:r>
      <w:r w:rsidR="00C86C6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7154A" w:rsidRPr="0092247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C80EAA">
        <w:rPr>
          <w:rFonts w:ascii="Arial" w:hAnsi="Arial" w:cs="Arial"/>
          <w:sz w:val="22"/>
          <w:szCs w:val="22"/>
        </w:rPr>
        <w:t xml:space="preserve"> </w:t>
      </w:r>
      <w:r w:rsidR="00633A43" w:rsidRPr="00633A43">
        <w:rPr>
          <w:rFonts w:ascii="Arial" w:hAnsi="Arial" w:cs="Arial"/>
          <w:sz w:val="22"/>
          <w:szCs w:val="22"/>
        </w:rPr>
        <w:t>Oświadczenie</w:t>
      </w:r>
      <w:proofErr w:type="gramEnd"/>
      <w:r w:rsidR="00633A43" w:rsidRPr="00633A43">
        <w:rPr>
          <w:rFonts w:ascii="Arial" w:hAnsi="Arial" w:cs="Arial"/>
          <w:sz w:val="22"/>
          <w:szCs w:val="22"/>
        </w:rPr>
        <w:t xml:space="preserve"> o system </w:t>
      </w:r>
      <w:proofErr w:type="spellStart"/>
      <w:r w:rsidR="00633A43" w:rsidRPr="00633A43">
        <w:rPr>
          <w:rFonts w:ascii="Arial" w:hAnsi="Arial" w:cs="Arial"/>
          <w:sz w:val="22"/>
          <w:szCs w:val="22"/>
        </w:rPr>
        <w:t>KSeF</w:t>
      </w:r>
      <w:proofErr w:type="spellEnd"/>
    </w:p>
    <w:p w14:paraId="68307C80" w14:textId="661B05DD" w:rsidR="00C86C6D" w:rsidRPr="00C94D05" w:rsidRDefault="00C86C6D" w:rsidP="00633A43">
      <w:pPr>
        <w:spacing w:line="360" w:lineRule="auto"/>
        <w:rPr>
          <w:rFonts w:ascii="Arial" w:hAnsi="Arial" w:cs="Arial"/>
          <w:sz w:val="22"/>
          <w:szCs w:val="22"/>
        </w:rPr>
      </w:pPr>
    </w:p>
    <w:p w14:paraId="13FCE6D7" w14:textId="77777777" w:rsidR="00C86C6D" w:rsidRDefault="00C86C6D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1E465272" w14:textId="77777777" w:rsidR="006C2616" w:rsidRPr="00922479" w:rsidRDefault="006C2616" w:rsidP="00E0424E">
      <w:pPr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</w:p>
    <w:p w14:paraId="76D469F7" w14:textId="77777777" w:rsidR="00E0424E" w:rsidRPr="00922479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DF220EA" w14:textId="77777777" w:rsidR="00E0424E" w:rsidRPr="00922479" w:rsidRDefault="00E0424E" w:rsidP="00E0424E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26D8A795" w:rsidR="00E0424E" w:rsidRDefault="007A50F8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proofErr w:type="gramStart"/>
      <w:r w:rsidR="00E0424E" w:rsidRPr="00922479">
        <w:rPr>
          <w:rFonts w:ascii="Arial" w:hAnsi="Arial" w:cs="Arial"/>
          <w:sz w:val="22"/>
          <w:szCs w:val="22"/>
        </w:rPr>
        <w:t>Zamawiając</w:t>
      </w:r>
      <w:r>
        <w:rPr>
          <w:rFonts w:ascii="Arial" w:hAnsi="Arial" w:cs="Arial"/>
          <w:sz w:val="22"/>
          <w:szCs w:val="22"/>
        </w:rPr>
        <w:t>y</w:t>
      </w:r>
      <w:r w:rsidR="00E0424E" w:rsidRPr="00922479">
        <w:rPr>
          <w:rFonts w:ascii="Arial" w:hAnsi="Arial" w:cs="Arial"/>
          <w:sz w:val="22"/>
          <w:szCs w:val="22"/>
        </w:rPr>
        <w:t>:</w:t>
      </w:r>
      <w:r w:rsidR="00E0424E"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proofErr w:type="gramEnd"/>
      <w:r>
        <w:rPr>
          <w:rFonts w:ascii="Arial" w:hAnsi="Arial" w:cs="Arial"/>
          <w:sz w:val="22"/>
          <w:szCs w:val="22"/>
        </w:rPr>
        <w:t xml:space="preserve">          </w:t>
      </w:r>
      <w:r w:rsidR="00E0424E" w:rsidRPr="00922479">
        <w:rPr>
          <w:rFonts w:ascii="Arial" w:hAnsi="Arial" w:cs="Arial"/>
          <w:sz w:val="22"/>
          <w:szCs w:val="22"/>
        </w:rPr>
        <w:t>Wykonawc</w:t>
      </w:r>
      <w:r>
        <w:rPr>
          <w:rFonts w:ascii="Arial" w:hAnsi="Arial" w:cs="Arial"/>
          <w:sz w:val="22"/>
          <w:szCs w:val="22"/>
        </w:rPr>
        <w:t>a</w:t>
      </w:r>
      <w:r w:rsidR="00E0424E" w:rsidRPr="00922479">
        <w:rPr>
          <w:rFonts w:ascii="Arial" w:hAnsi="Arial" w:cs="Arial"/>
          <w:sz w:val="22"/>
          <w:szCs w:val="22"/>
        </w:rPr>
        <w:t>:</w:t>
      </w:r>
    </w:p>
    <w:p w14:paraId="79CE94CE" w14:textId="77777777" w:rsidR="00B7154A" w:rsidRPr="00922479" w:rsidRDefault="00B7154A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6F11E139" w14:textId="77777777" w:rsidR="00E0424E" w:rsidRPr="00922479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  <w:bookmarkEnd w:id="3"/>
    </w:p>
    <w:p w14:paraId="56D56E5D" w14:textId="77777777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A514CBF" w14:textId="77777777" w:rsidR="00E0424E" w:rsidRPr="00E0424E" w:rsidRDefault="00E0424E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E0424E" w:rsidRPr="00E0424E" w:rsidSect="00ED58E6">
      <w:footerReference w:type="default" r:id="rId12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EBC31" w14:textId="77777777" w:rsidR="000D02F7" w:rsidRDefault="000D02F7" w:rsidP="00AF5A34">
      <w:r>
        <w:separator/>
      </w:r>
    </w:p>
  </w:endnote>
  <w:endnote w:type="continuationSeparator" w:id="0">
    <w:p w14:paraId="69541C03" w14:textId="77777777" w:rsidR="000D02F7" w:rsidRDefault="000D02F7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11AF8" w14:textId="162BFF97" w:rsidR="00FD537F" w:rsidRDefault="00ED6E4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ins w:id="4" w:author="Zimowski Jerzy" w:date="2025-08-14T11:14:00Z" w16du:dateUtc="2025-08-14T09:14:00Z">
      <w:r w:rsidR="00E66DD7">
        <w:rPr>
          <w:rFonts w:ascii="Arial" w:hAnsi="Arial" w:cs="Arial"/>
          <w:i/>
          <w:sz w:val="20"/>
          <w:szCs w:val="20"/>
        </w:rPr>
        <w:t>10</w:t>
      </w:r>
    </w:ins>
    <w:del w:id="5" w:author="Zimowski Jerzy" w:date="2025-08-14T11:14:00Z" w16du:dateUtc="2025-08-14T09:14:00Z">
      <w:r w:rsidR="00EF12F5" w:rsidDel="00E66DD7">
        <w:rPr>
          <w:rFonts w:ascii="Arial" w:hAnsi="Arial" w:cs="Arial"/>
          <w:i/>
          <w:sz w:val="20"/>
          <w:szCs w:val="20"/>
        </w:rPr>
        <w:delText>9</w:delText>
      </w:r>
    </w:del>
  </w:p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70139" w14:textId="77777777" w:rsidR="000D02F7" w:rsidRDefault="000D02F7" w:rsidP="00AF5A34">
      <w:r>
        <w:separator/>
      </w:r>
    </w:p>
  </w:footnote>
  <w:footnote w:type="continuationSeparator" w:id="0">
    <w:p w14:paraId="361499FF" w14:textId="77777777" w:rsidR="000D02F7" w:rsidRDefault="000D02F7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FF15017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6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4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1B1992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4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95158677">
    <w:abstractNumId w:val="11"/>
  </w:num>
  <w:num w:numId="2" w16cid:durableId="660697930">
    <w:abstractNumId w:val="12"/>
  </w:num>
  <w:num w:numId="3" w16cid:durableId="718553724">
    <w:abstractNumId w:val="18"/>
  </w:num>
  <w:num w:numId="4" w16cid:durableId="800851401">
    <w:abstractNumId w:val="16"/>
  </w:num>
  <w:num w:numId="5" w16cid:durableId="786387292">
    <w:abstractNumId w:val="40"/>
  </w:num>
  <w:num w:numId="6" w16cid:durableId="196080087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277937">
    <w:abstractNumId w:val="27"/>
  </w:num>
  <w:num w:numId="8" w16cid:durableId="1159495120">
    <w:abstractNumId w:val="21"/>
  </w:num>
  <w:num w:numId="9" w16cid:durableId="1851948423">
    <w:abstractNumId w:val="36"/>
  </w:num>
  <w:num w:numId="10" w16cid:durableId="1431470006">
    <w:abstractNumId w:val="2"/>
  </w:num>
  <w:num w:numId="11" w16cid:durableId="901328312">
    <w:abstractNumId w:val="9"/>
  </w:num>
  <w:num w:numId="12" w16cid:durableId="1576889164">
    <w:abstractNumId w:val="17"/>
  </w:num>
  <w:num w:numId="13" w16cid:durableId="7831579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6581414">
    <w:abstractNumId w:val="26"/>
  </w:num>
  <w:num w:numId="15" w16cid:durableId="905184354">
    <w:abstractNumId w:val="39"/>
  </w:num>
  <w:num w:numId="16" w16cid:durableId="157774154">
    <w:abstractNumId w:val="0"/>
  </w:num>
  <w:num w:numId="17" w16cid:durableId="429817708">
    <w:abstractNumId w:val="42"/>
  </w:num>
  <w:num w:numId="18" w16cid:durableId="328673529">
    <w:abstractNumId w:val="10"/>
  </w:num>
  <w:num w:numId="19" w16cid:durableId="501428620">
    <w:abstractNumId w:val="5"/>
  </w:num>
  <w:num w:numId="20" w16cid:durableId="1986540696">
    <w:abstractNumId w:val="41"/>
  </w:num>
  <w:num w:numId="21" w16cid:durableId="1723482233">
    <w:abstractNumId w:val="24"/>
  </w:num>
  <w:num w:numId="22" w16cid:durableId="691305371">
    <w:abstractNumId w:val="20"/>
  </w:num>
  <w:num w:numId="23" w16cid:durableId="709301881">
    <w:abstractNumId w:val="7"/>
  </w:num>
  <w:num w:numId="24" w16cid:durableId="1545752766">
    <w:abstractNumId w:val="1"/>
  </w:num>
  <w:num w:numId="25" w16cid:durableId="1620456106">
    <w:abstractNumId w:val="37"/>
  </w:num>
  <w:num w:numId="26" w16cid:durableId="1597204786">
    <w:abstractNumId w:val="32"/>
  </w:num>
  <w:num w:numId="27" w16cid:durableId="1717729757">
    <w:abstractNumId w:val="22"/>
  </w:num>
  <w:num w:numId="28" w16cid:durableId="593512434">
    <w:abstractNumId w:val="34"/>
  </w:num>
  <w:num w:numId="29" w16cid:durableId="1123426831">
    <w:abstractNumId w:val="19"/>
  </w:num>
  <w:num w:numId="30" w16cid:durableId="856424637">
    <w:abstractNumId w:val="38"/>
  </w:num>
  <w:num w:numId="31" w16cid:durableId="410394392">
    <w:abstractNumId w:val="6"/>
  </w:num>
  <w:num w:numId="32" w16cid:durableId="851837098">
    <w:abstractNumId w:val="14"/>
  </w:num>
  <w:num w:numId="33" w16cid:durableId="167252856">
    <w:abstractNumId w:val="15"/>
  </w:num>
  <w:num w:numId="34" w16cid:durableId="1488594614">
    <w:abstractNumId w:val="23"/>
  </w:num>
  <w:num w:numId="35" w16cid:durableId="2140176328">
    <w:abstractNumId w:val="33"/>
  </w:num>
  <w:num w:numId="36" w16cid:durableId="1982346670">
    <w:abstractNumId w:val="3"/>
  </w:num>
  <w:num w:numId="37" w16cid:durableId="817965354">
    <w:abstractNumId w:val="29"/>
  </w:num>
  <w:num w:numId="38" w16cid:durableId="1735156514">
    <w:abstractNumId w:val="30"/>
  </w:num>
  <w:num w:numId="39" w16cid:durableId="825778173">
    <w:abstractNumId w:val="25"/>
  </w:num>
  <w:num w:numId="40" w16cid:durableId="74205207">
    <w:abstractNumId w:val="35"/>
  </w:num>
  <w:num w:numId="41" w16cid:durableId="1384256735">
    <w:abstractNumId w:val="13"/>
  </w:num>
  <w:num w:numId="42" w16cid:durableId="7265362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22102364">
    <w:abstractNumId w:val="8"/>
  </w:num>
  <w:num w:numId="44" w16cid:durableId="1861509014">
    <w:abstractNumId w:val="31"/>
  </w:num>
  <w:numIdMacAtCleanup w:val="3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Zimowski Jerzy">
    <w15:presenceInfo w15:providerId="AD" w15:userId="S::PLK076997@office.plk-sa.pl::811b982f-faf9-42c7-a9af-4ef96b57e0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11E3E"/>
    <w:rsid w:val="0004125B"/>
    <w:rsid w:val="00043DA3"/>
    <w:rsid w:val="000442DB"/>
    <w:rsid w:val="00061BA6"/>
    <w:rsid w:val="00062F1A"/>
    <w:rsid w:val="00077041"/>
    <w:rsid w:val="00080789"/>
    <w:rsid w:val="000818FB"/>
    <w:rsid w:val="0009366D"/>
    <w:rsid w:val="000A18AA"/>
    <w:rsid w:val="000B06B8"/>
    <w:rsid w:val="000B13D0"/>
    <w:rsid w:val="000B27D2"/>
    <w:rsid w:val="000D02F7"/>
    <w:rsid w:val="000D07E1"/>
    <w:rsid w:val="000E1BE4"/>
    <w:rsid w:val="000E3327"/>
    <w:rsid w:val="000F1BB0"/>
    <w:rsid w:val="000F3EA1"/>
    <w:rsid w:val="000F53A5"/>
    <w:rsid w:val="001365B9"/>
    <w:rsid w:val="00154107"/>
    <w:rsid w:val="00157B73"/>
    <w:rsid w:val="00161C33"/>
    <w:rsid w:val="00192D8E"/>
    <w:rsid w:val="001A664D"/>
    <w:rsid w:val="001C368E"/>
    <w:rsid w:val="001C48E1"/>
    <w:rsid w:val="001C600C"/>
    <w:rsid w:val="001C7E7B"/>
    <w:rsid w:val="001F53FE"/>
    <w:rsid w:val="0020295E"/>
    <w:rsid w:val="002034AA"/>
    <w:rsid w:val="00206784"/>
    <w:rsid w:val="00222C27"/>
    <w:rsid w:val="00230E88"/>
    <w:rsid w:val="00236663"/>
    <w:rsid w:val="00246260"/>
    <w:rsid w:val="00273EC4"/>
    <w:rsid w:val="00287B4C"/>
    <w:rsid w:val="00293E5A"/>
    <w:rsid w:val="002A3AA7"/>
    <w:rsid w:val="002B584C"/>
    <w:rsid w:val="002F6715"/>
    <w:rsid w:val="0031043F"/>
    <w:rsid w:val="0031350F"/>
    <w:rsid w:val="00316633"/>
    <w:rsid w:val="00356D89"/>
    <w:rsid w:val="0036239C"/>
    <w:rsid w:val="00364116"/>
    <w:rsid w:val="003717D3"/>
    <w:rsid w:val="0037198C"/>
    <w:rsid w:val="00373B1B"/>
    <w:rsid w:val="003875A0"/>
    <w:rsid w:val="00397368"/>
    <w:rsid w:val="003A41D2"/>
    <w:rsid w:val="003A4316"/>
    <w:rsid w:val="003D2DB0"/>
    <w:rsid w:val="003D304A"/>
    <w:rsid w:val="003D329F"/>
    <w:rsid w:val="003D5C5A"/>
    <w:rsid w:val="003E5DBF"/>
    <w:rsid w:val="003E7DEA"/>
    <w:rsid w:val="003F3ABA"/>
    <w:rsid w:val="0040107C"/>
    <w:rsid w:val="00413310"/>
    <w:rsid w:val="00432CF9"/>
    <w:rsid w:val="00441C2F"/>
    <w:rsid w:val="00471494"/>
    <w:rsid w:val="00483295"/>
    <w:rsid w:val="0049009A"/>
    <w:rsid w:val="00491F30"/>
    <w:rsid w:val="00497806"/>
    <w:rsid w:val="004A157B"/>
    <w:rsid w:val="004A44D1"/>
    <w:rsid w:val="004B29DA"/>
    <w:rsid w:val="004F3DD9"/>
    <w:rsid w:val="005159EC"/>
    <w:rsid w:val="005270B9"/>
    <w:rsid w:val="00537D2A"/>
    <w:rsid w:val="005428FB"/>
    <w:rsid w:val="00544380"/>
    <w:rsid w:val="00552842"/>
    <w:rsid w:val="00555D35"/>
    <w:rsid w:val="00557BB2"/>
    <w:rsid w:val="005A4BFB"/>
    <w:rsid w:val="005A7E34"/>
    <w:rsid w:val="005B1D25"/>
    <w:rsid w:val="005C019C"/>
    <w:rsid w:val="005D1569"/>
    <w:rsid w:val="005F39FC"/>
    <w:rsid w:val="005F5908"/>
    <w:rsid w:val="0060162F"/>
    <w:rsid w:val="00622CC1"/>
    <w:rsid w:val="00633A43"/>
    <w:rsid w:val="00637B5C"/>
    <w:rsid w:val="00650832"/>
    <w:rsid w:val="00656E0E"/>
    <w:rsid w:val="00656FD1"/>
    <w:rsid w:val="00693D15"/>
    <w:rsid w:val="00697131"/>
    <w:rsid w:val="00697AE4"/>
    <w:rsid w:val="006B45FA"/>
    <w:rsid w:val="006B6D88"/>
    <w:rsid w:val="006C2616"/>
    <w:rsid w:val="006D00B0"/>
    <w:rsid w:val="006D0710"/>
    <w:rsid w:val="006E1821"/>
    <w:rsid w:val="006F111C"/>
    <w:rsid w:val="006F37AE"/>
    <w:rsid w:val="006F43E4"/>
    <w:rsid w:val="00707C2F"/>
    <w:rsid w:val="00751B12"/>
    <w:rsid w:val="00753AAB"/>
    <w:rsid w:val="007726C0"/>
    <w:rsid w:val="00775826"/>
    <w:rsid w:val="0077729A"/>
    <w:rsid w:val="00786B31"/>
    <w:rsid w:val="00794485"/>
    <w:rsid w:val="007A1489"/>
    <w:rsid w:val="007A44E5"/>
    <w:rsid w:val="007A50F8"/>
    <w:rsid w:val="007B444B"/>
    <w:rsid w:val="007C2B44"/>
    <w:rsid w:val="007C5A4B"/>
    <w:rsid w:val="007D2DC0"/>
    <w:rsid w:val="007F1ED2"/>
    <w:rsid w:val="007F6091"/>
    <w:rsid w:val="00810EE5"/>
    <w:rsid w:val="00812DF6"/>
    <w:rsid w:val="00825697"/>
    <w:rsid w:val="008445AD"/>
    <w:rsid w:val="00866A94"/>
    <w:rsid w:val="0087106E"/>
    <w:rsid w:val="00871292"/>
    <w:rsid w:val="0087159F"/>
    <w:rsid w:val="00873E8B"/>
    <w:rsid w:val="00881136"/>
    <w:rsid w:val="00885C50"/>
    <w:rsid w:val="00887623"/>
    <w:rsid w:val="00892CD9"/>
    <w:rsid w:val="00896AA4"/>
    <w:rsid w:val="008A260D"/>
    <w:rsid w:val="008B138F"/>
    <w:rsid w:val="008D5D35"/>
    <w:rsid w:val="008E36E1"/>
    <w:rsid w:val="008F2FE8"/>
    <w:rsid w:val="008F4A2B"/>
    <w:rsid w:val="00907045"/>
    <w:rsid w:val="009241A9"/>
    <w:rsid w:val="0093023A"/>
    <w:rsid w:val="00937F94"/>
    <w:rsid w:val="00960B01"/>
    <w:rsid w:val="00960ED6"/>
    <w:rsid w:val="00961955"/>
    <w:rsid w:val="0099688E"/>
    <w:rsid w:val="0099708F"/>
    <w:rsid w:val="009B324E"/>
    <w:rsid w:val="009B3E42"/>
    <w:rsid w:val="009C43DC"/>
    <w:rsid w:val="009D0752"/>
    <w:rsid w:val="009D1D5D"/>
    <w:rsid w:val="009D5F60"/>
    <w:rsid w:val="009E0ACD"/>
    <w:rsid w:val="009E44AA"/>
    <w:rsid w:val="00A32DCA"/>
    <w:rsid w:val="00A6165D"/>
    <w:rsid w:val="00A709D9"/>
    <w:rsid w:val="00A82FBF"/>
    <w:rsid w:val="00A9721D"/>
    <w:rsid w:val="00AC09F5"/>
    <w:rsid w:val="00AC17B8"/>
    <w:rsid w:val="00AD232C"/>
    <w:rsid w:val="00AD48F9"/>
    <w:rsid w:val="00AF5A34"/>
    <w:rsid w:val="00B02A24"/>
    <w:rsid w:val="00B077E8"/>
    <w:rsid w:val="00B214C5"/>
    <w:rsid w:val="00B42690"/>
    <w:rsid w:val="00B71149"/>
    <w:rsid w:val="00B7154A"/>
    <w:rsid w:val="00BB02B1"/>
    <w:rsid w:val="00BF7D1C"/>
    <w:rsid w:val="00C34AAA"/>
    <w:rsid w:val="00C60D32"/>
    <w:rsid w:val="00C611C3"/>
    <w:rsid w:val="00C80EAA"/>
    <w:rsid w:val="00C86C6D"/>
    <w:rsid w:val="00C94D05"/>
    <w:rsid w:val="00CA766D"/>
    <w:rsid w:val="00CB6DF7"/>
    <w:rsid w:val="00CC2782"/>
    <w:rsid w:val="00CE32A6"/>
    <w:rsid w:val="00CE440D"/>
    <w:rsid w:val="00CE44C7"/>
    <w:rsid w:val="00CF0863"/>
    <w:rsid w:val="00D3441F"/>
    <w:rsid w:val="00D46442"/>
    <w:rsid w:val="00D71C4F"/>
    <w:rsid w:val="00D734DB"/>
    <w:rsid w:val="00D81C91"/>
    <w:rsid w:val="00D84213"/>
    <w:rsid w:val="00DA0FEA"/>
    <w:rsid w:val="00DA1DEB"/>
    <w:rsid w:val="00DA535D"/>
    <w:rsid w:val="00DA5F58"/>
    <w:rsid w:val="00DB7085"/>
    <w:rsid w:val="00DB7C0C"/>
    <w:rsid w:val="00DC6268"/>
    <w:rsid w:val="00DD488C"/>
    <w:rsid w:val="00DE3C20"/>
    <w:rsid w:val="00DE5E52"/>
    <w:rsid w:val="00DF5AC3"/>
    <w:rsid w:val="00DF677C"/>
    <w:rsid w:val="00E006A0"/>
    <w:rsid w:val="00E0424E"/>
    <w:rsid w:val="00E11E06"/>
    <w:rsid w:val="00E26D1C"/>
    <w:rsid w:val="00E4067B"/>
    <w:rsid w:val="00E66DD7"/>
    <w:rsid w:val="00E67860"/>
    <w:rsid w:val="00E704F7"/>
    <w:rsid w:val="00E94694"/>
    <w:rsid w:val="00EB1338"/>
    <w:rsid w:val="00ED16A3"/>
    <w:rsid w:val="00ED3CCA"/>
    <w:rsid w:val="00ED6E47"/>
    <w:rsid w:val="00EF12F5"/>
    <w:rsid w:val="00F46105"/>
    <w:rsid w:val="00F4755C"/>
    <w:rsid w:val="00F564B3"/>
    <w:rsid w:val="00F6784B"/>
    <w:rsid w:val="00F77770"/>
    <w:rsid w:val="00FA1372"/>
    <w:rsid w:val="00FA7AB8"/>
    <w:rsid w:val="00FB0860"/>
    <w:rsid w:val="00FB6DEC"/>
    <w:rsid w:val="00FD537F"/>
    <w:rsid w:val="00FE398C"/>
    <w:rsid w:val="00FE551F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Wypunktowanie,normalny,Alpha list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4A44D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4373</Words>
  <Characters>26244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Hałas Nikola</cp:lastModifiedBy>
  <cp:revision>40</cp:revision>
  <cp:lastPrinted>2024-11-06T12:12:00Z</cp:lastPrinted>
  <dcterms:created xsi:type="dcterms:W3CDTF">2025-09-26T09:15:00Z</dcterms:created>
  <dcterms:modified xsi:type="dcterms:W3CDTF">2025-11-28T07:37:00Z</dcterms:modified>
</cp:coreProperties>
</file>